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C9" w:rsidRPr="00344D51" w:rsidRDefault="00A60A49" w:rsidP="00814DC9">
      <w:pPr>
        <w:spacing w:after="0"/>
        <w:ind w:firstLine="2694"/>
        <w:jc w:val="right"/>
        <w:rPr>
          <w:rFonts w:asciiTheme="minorHAnsi" w:hAnsiTheme="minorHAnsi" w:cstheme="minorHAnsi"/>
          <w:sz w:val="20"/>
          <w:szCs w:val="20"/>
        </w:rPr>
      </w:pPr>
      <w:r w:rsidRPr="00344D51">
        <w:rPr>
          <w:rFonts w:asciiTheme="minorHAnsi" w:hAnsiTheme="minorHAnsi" w:cstheme="minorHAnsi"/>
          <w:sz w:val="20"/>
          <w:szCs w:val="20"/>
        </w:rPr>
        <w:t xml:space="preserve">Załącznik nr 1 </w:t>
      </w:r>
      <w:r w:rsidR="0085130A" w:rsidRPr="00344D51">
        <w:rPr>
          <w:rFonts w:asciiTheme="minorHAnsi" w:hAnsiTheme="minorHAnsi" w:cstheme="minorHAnsi"/>
          <w:sz w:val="20"/>
          <w:szCs w:val="20"/>
        </w:rPr>
        <w:t xml:space="preserve"> do </w:t>
      </w:r>
      <w:r w:rsidR="00814DC9" w:rsidRPr="00344D51">
        <w:rPr>
          <w:rFonts w:asciiTheme="minorHAnsi" w:hAnsiTheme="minorHAnsi" w:cstheme="minorHAnsi"/>
          <w:sz w:val="20"/>
          <w:szCs w:val="20"/>
        </w:rPr>
        <w:t xml:space="preserve">Procedury wyboru i oceny </w:t>
      </w:r>
      <w:proofErr w:type="spellStart"/>
      <w:r w:rsidR="00814DC9" w:rsidRPr="00344D51">
        <w:rPr>
          <w:rFonts w:asciiTheme="minorHAnsi" w:hAnsiTheme="minorHAnsi" w:cstheme="minorHAnsi"/>
          <w:sz w:val="20"/>
          <w:szCs w:val="20"/>
        </w:rPr>
        <w:t>grantobiorców</w:t>
      </w:r>
      <w:proofErr w:type="spellEnd"/>
      <w:r w:rsidR="00814DC9" w:rsidRPr="00344D51">
        <w:rPr>
          <w:rFonts w:asciiTheme="minorHAnsi" w:hAnsiTheme="minorHAnsi" w:cstheme="minorHAnsi"/>
          <w:sz w:val="20"/>
          <w:szCs w:val="20"/>
        </w:rPr>
        <w:t xml:space="preserve"> w ramach projektów</w:t>
      </w:r>
    </w:p>
    <w:p w:rsidR="0085130A" w:rsidRPr="00344D51" w:rsidRDefault="00814DC9" w:rsidP="00814DC9">
      <w:pPr>
        <w:spacing w:after="0"/>
        <w:ind w:firstLine="2694"/>
        <w:jc w:val="right"/>
        <w:rPr>
          <w:rFonts w:asciiTheme="minorHAnsi" w:hAnsiTheme="minorHAnsi" w:cstheme="minorHAnsi"/>
          <w:sz w:val="20"/>
          <w:szCs w:val="20"/>
        </w:rPr>
      </w:pPr>
      <w:r w:rsidRPr="00344D51">
        <w:rPr>
          <w:rFonts w:asciiTheme="minorHAnsi" w:hAnsiTheme="minorHAnsi" w:cstheme="minorHAnsi"/>
          <w:sz w:val="20"/>
          <w:szCs w:val="20"/>
        </w:rPr>
        <w:t>grantowych wraz z opisem sposobu rozliczania, monitorowania i kontroli</w:t>
      </w:r>
    </w:p>
    <w:p w:rsidR="00D677D4" w:rsidRPr="00344D51" w:rsidRDefault="00D677D4" w:rsidP="0085130A">
      <w:pPr>
        <w:spacing w:after="0"/>
        <w:ind w:firstLine="2694"/>
        <w:jc w:val="right"/>
        <w:rPr>
          <w:rFonts w:asciiTheme="minorHAnsi" w:hAnsiTheme="minorHAnsi" w:cstheme="minorHAnsi"/>
          <w:sz w:val="20"/>
          <w:szCs w:val="20"/>
        </w:rPr>
      </w:pPr>
    </w:p>
    <w:p w:rsidR="00074A00" w:rsidRPr="00344D51" w:rsidRDefault="00074A00" w:rsidP="00074A00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44D51">
        <w:rPr>
          <w:rFonts w:asciiTheme="minorHAnsi" w:hAnsiTheme="minorHAnsi" w:cstheme="minorHAnsi"/>
          <w:b/>
          <w:sz w:val="24"/>
          <w:szCs w:val="24"/>
        </w:rPr>
        <w:t xml:space="preserve">KARTA OCENY </w:t>
      </w:r>
      <w:r w:rsidR="00A60A49" w:rsidRPr="00344D51">
        <w:rPr>
          <w:rFonts w:asciiTheme="minorHAnsi" w:hAnsiTheme="minorHAnsi" w:cstheme="minorHAnsi"/>
          <w:b/>
          <w:sz w:val="24"/>
          <w:szCs w:val="24"/>
        </w:rPr>
        <w:t xml:space="preserve">PROJEKTÓW ZŁOŻONYCH W RAMACH KONKURSU GRANTOWEGO </w:t>
      </w:r>
    </w:p>
    <w:p w:rsidR="00492A87" w:rsidRPr="00344D51" w:rsidRDefault="00492A87" w:rsidP="00492A87">
      <w:pPr>
        <w:spacing w:after="0"/>
        <w:jc w:val="center"/>
        <w:rPr>
          <w:rFonts w:asciiTheme="minorHAnsi" w:hAnsiTheme="minorHAnsi" w:cstheme="minorHAnsi"/>
          <w:b/>
          <w:i/>
          <w:sz w:val="10"/>
          <w:szCs w:val="10"/>
        </w:rPr>
      </w:pPr>
    </w:p>
    <w:tbl>
      <w:tblPr>
        <w:tblW w:w="0" w:type="auto"/>
        <w:jc w:val="center"/>
        <w:tblInd w:w="-1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049"/>
      </w:tblGrid>
      <w:tr w:rsidR="00492A87" w:rsidRPr="00344D51" w:rsidTr="00834FF4">
        <w:trPr>
          <w:trHeight w:val="585"/>
          <w:jc w:val="center"/>
        </w:trPr>
        <w:tc>
          <w:tcPr>
            <w:tcW w:w="4253" w:type="dxa"/>
            <w:shd w:val="clear" w:color="auto" w:fill="D9D9D9"/>
            <w:vAlign w:val="center"/>
          </w:tcPr>
          <w:p w:rsidR="00492A87" w:rsidRPr="00344D51" w:rsidRDefault="001C71CF" w:rsidP="003D3633">
            <w:pPr>
              <w:numPr>
                <w:ilvl w:val="0"/>
                <w:numId w:val="1"/>
              </w:numPr>
              <w:spacing w:after="0"/>
              <w:ind w:firstLine="28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Znak sprawy</w:t>
            </w:r>
            <w:r w:rsidR="00492A87" w:rsidRPr="00344D51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049" w:type="dxa"/>
            <w:vAlign w:val="center"/>
          </w:tcPr>
          <w:p w:rsidR="00492A87" w:rsidRPr="00344D51" w:rsidRDefault="00492A87" w:rsidP="00FE0201">
            <w:pPr>
              <w:spacing w:after="0" w:line="36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492A87" w:rsidRPr="00344D51" w:rsidTr="00834FF4">
        <w:trPr>
          <w:trHeight w:val="695"/>
          <w:jc w:val="center"/>
        </w:trPr>
        <w:tc>
          <w:tcPr>
            <w:tcW w:w="4253" w:type="dxa"/>
            <w:shd w:val="clear" w:color="auto" w:fill="D9D9D9"/>
            <w:vAlign w:val="center"/>
          </w:tcPr>
          <w:p w:rsidR="00492A87" w:rsidRPr="00344D51" w:rsidRDefault="00492A87" w:rsidP="0049620C">
            <w:pPr>
              <w:numPr>
                <w:ilvl w:val="0"/>
                <w:numId w:val="1"/>
              </w:numPr>
              <w:spacing w:after="0"/>
              <w:ind w:firstLine="28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proofErr w:type="spellStart"/>
            <w:r w:rsidR="0049620C">
              <w:rPr>
                <w:rFonts w:asciiTheme="minorHAnsi" w:hAnsiTheme="minorHAnsi" w:cstheme="minorHAnsi"/>
                <w:sz w:val="24"/>
                <w:szCs w:val="24"/>
              </w:rPr>
              <w:t>Grantobiorcy</w:t>
            </w:r>
            <w:proofErr w:type="spellEnd"/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049" w:type="dxa"/>
            <w:vAlign w:val="center"/>
          </w:tcPr>
          <w:p w:rsidR="00492A87" w:rsidRPr="00344D51" w:rsidRDefault="00492A87" w:rsidP="00FE0201">
            <w:pPr>
              <w:spacing w:after="0" w:line="36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492A87" w:rsidRPr="00344D51" w:rsidTr="00834FF4">
        <w:trPr>
          <w:trHeight w:val="637"/>
          <w:jc w:val="center"/>
        </w:trPr>
        <w:tc>
          <w:tcPr>
            <w:tcW w:w="4253" w:type="dxa"/>
            <w:shd w:val="clear" w:color="auto" w:fill="D9D9D9"/>
            <w:vAlign w:val="center"/>
          </w:tcPr>
          <w:p w:rsidR="00492A87" w:rsidRPr="00344D51" w:rsidRDefault="00492A87" w:rsidP="003D3633">
            <w:pPr>
              <w:numPr>
                <w:ilvl w:val="0"/>
                <w:numId w:val="1"/>
              </w:numPr>
              <w:spacing w:after="0"/>
              <w:ind w:firstLine="28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Tytuł operacji:</w:t>
            </w:r>
          </w:p>
        </w:tc>
        <w:tc>
          <w:tcPr>
            <w:tcW w:w="6049" w:type="dxa"/>
            <w:vAlign w:val="center"/>
          </w:tcPr>
          <w:p w:rsidR="00492A87" w:rsidRPr="00344D51" w:rsidRDefault="00492A87" w:rsidP="00054E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  <w:p w:rsidR="00D329EE" w:rsidRPr="00344D51" w:rsidRDefault="00D329EE" w:rsidP="00054E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8C09CF" w:rsidRPr="00344D51" w:rsidTr="00834FF4">
        <w:trPr>
          <w:trHeight w:val="932"/>
          <w:jc w:val="center"/>
        </w:trPr>
        <w:tc>
          <w:tcPr>
            <w:tcW w:w="4253" w:type="dxa"/>
            <w:shd w:val="clear" w:color="auto" w:fill="D9D9D9"/>
            <w:vAlign w:val="center"/>
          </w:tcPr>
          <w:p w:rsidR="008C09CF" w:rsidRPr="00344D51" w:rsidRDefault="008C09CF" w:rsidP="003D3633">
            <w:pPr>
              <w:numPr>
                <w:ilvl w:val="0"/>
                <w:numId w:val="1"/>
              </w:numPr>
              <w:spacing w:after="0"/>
              <w:ind w:firstLine="28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Zakres tematyczny naboru: </w:t>
            </w:r>
          </w:p>
        </w:tc>
        <w:tc>
          <w:tcPr>
            <w:tcW w:w="6049" w:type="dxa"/>
            <w:vAlign w:val="center"/>
          </w:tcPr>
          <w:p w:rsidR="008C09CF" w:rsidRPr="00344D51" w:rsidRDefault="008C09CF" w:rsidP="006105AF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color w:val="FF0000"/>
                <w:sz w:val="24"/>
                <w:szCs w:val="24"/>
              </w:rPr>
            </w:pPr>
          </w:p>
        </w:tc>
      </w:tr>
    </w:tbl>
    <w:p w:rsidR="00727678" w:rsidRPr="00344D51" w:rsidRDefault="00727678" w:rsidP="00727678">
      <w:pPr>
        <w:spacing w:before="120" w:after="0"/>
        <w:rPr>
          <w:rFonts w:asciiTheme="minorHAnsi" w:eastAsia="Times New Roman" w:hAnsiTheme="minorHAnsi" w:cstheme="minorHAnsi"/>
          <w:b/>
          <w:lang w:eastAsia="pl-PL"/>
        </w:rPr>
      </w:pPr>
      <w:r w:rsidRPr="00344D51">
        <w:rPr>
          <w:rFonts w:asciiTheme="minorHAnsi" w:eastAsia="Times New Roman" w:hAnsiTheme="minorHAnsi" w:cstheme="minorHAnsi"/>
          <w:b/>
          <w:lang w:eastAsia="pl-PL"/>
        </w:rPr>
        <w:t xml:space="preserve">CZĘŚĆ </w:t>
      </w:r>
      <w:r w:rsidRPr="00344D51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A</w:t>
      </w:r>
      <w:r w:rsidRPr="00344D51">
        <w:rPr>
          <w:rFonts w:asciiTheme="minorHAnsi" w:eastAsia="Times New Roman" w:hAnsiTheme="minorHAnsi" w:cstheme="minorHAnsi"/>
          <w:b/>
          <w:lang w:eastAsia="pl-PL"/>
        </w:rPr>
        <w:t>KARTA OCENY WNIOSKU POD WZGLĘDEM FORMALNYM( ocena wstępna)</w:t>
      </w:r>
    </w:p>
    <w:p w:rsidR="00727678" w:rsidRPr="00344D51" w:rsidRDefault="00727678" w:rsidP="00727678">
      <w:pPr>
        <w:spacing w:before="120" w:after="0"/>
        <w:rPr>
          <w:rFonts w:asciiTheme="minorHAnsi" w:eastAsia="Times New Roman" w:hAnsiTheme="minorHAnsi" w:cstheme="minorHAnsi"/>
          <w:b/>
          <w:lang w:eastAsia="pl-PL"/>
        </w:rPr>
      </w:pPr>
      <w:r w:rsidRPr="00344D51">
        <w:rPr>
          <w:rFonts w:asciiTheme="minorHAnsi" w:eastAsia="Times New Roman" w:hAnsiTheme="minorHAnsi" w:cstheme="minorHAnsi"/>
          <w:b/>
          <w:lang w:eastAsia="pl-PL"/>
        </w:rPr>
        <w:t xml:space="preserve"> (wypełniana po złożeniu wniosku przez pracownika biura):</w:t>
      </w:r>
    </w:p>
    <w:p w:rsidR="00727678" w:rsidRPr="00344D51" w:rsidRDefault="00727678" w:rsidP="0072767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W w:w="103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168"/>
        <w:gridCol w:w="2410"/>
      </w:tblGrid>
      <w:tr w:rsidR="00A02CB0" w:rsidRPr="00344D51" w:rsidTr="004F7CF8">
        <w:trPr>
          <w:cantSplit/>
          <w:trHeight w:val="419"/>
        </w:trPr>
        <w:tc>
          <w:tcPr>
            <w:tcW w:w="817" w:type="dxa"/>
            <w:vMerge w:val="restart"/>
            <w:shd w:val="pct20" w:color="auto" w:fill="auto"/>
            <w:textDirection w:val="btLr"/>
            <w:vAlign w:val="center"/>
          </w:tcPr>
          <w:p w:rsidR="00A02CB0" w:rsidRPr="00344D51" w:rsidRDefault="00A02CB0" w:rsidP="004F7CF8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WSTĘPNE SPRAWDZENIE DOKUMENTACJI</w:t>
            </w:r>
          </w:p>
        </w:tc>
        <w:tc>
          <w:tcPr>
            <w:tcW w:w="9578" w:type="dxa"/>
            <w:gridSpan w:val="2"/>
            <w:shd w:val="clear" w:color="auto" w:fill="FFFFFF"/>
            <w:vAlign w:val="center"/>
          </w:tcPr>
          <w:p w:rsidR="00A02CB0" w:rsidRPr="00344D51" w:rsidRDefault="00A02CB0" w:rsidP="004F7CF8">
            <w:pPr>
              <w:spacing w:before="120" w:after="120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Wstawić „X” we właściwym polu:</w:t>
            </w:r>
          </w:p>
        </w:tc>
      </w:tr>
      <w:tr w:rsidR="00A02CB0" w:rsidRPr="00344D51" w:rsidTr="004F7CF8">
        <w:trPr>
          <w:trHeight w:val="553"/>
        </w:trPr>
        <w:tc>
          <w:tcPr>
            <w:tcW w:w="817" w:type="dxa"/>
            <w:vMerge/>
            <w:shd w:val="pct20" w:color="auto" w:fill="auto"/>
          </w:tcPr>
          <w:p w:rsidR="00A02CB0" w:rsidRPr="00344D51" w:rsidRDefault="00A02CB0" w:rsidP="004F7CF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168" w:type="dxa"/>
            <w:shd w:val="clear" w:color="auto" w:fill="FFFFFF"/>
            <w:vAlign w:val="center"/>
          </w:tcPr>
          <w:p w:rsidR="00FD653A" w:rsidRDefault="00A27EE2" w:rsidP="00C85DB6">
            <w:pPr>
              <w:numPr>
                <w:ilvl w:val="0"/>
                <w:numId w:val="7"/>
              </w:numPr>
              <w:spacing w:after="0" w:line="240" w:lineRule="auto"/>
              <w:ind w:left="210" w:firstLine="0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A27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Czy wniosek został złożony we wskazanym w ogłoszeniu o konkursie miejscu i terminie?</w:t>
            </w:r>
          </w:p>
          <w:p w:rsidR="00A9655D" w:rsidRPr="00344D51" w:rsidRDefault="00A9655D" w:rsidP="00CF057F">
            <w:pPr>
              <w:numPr>
                <w:ilvl w:val="0"/>
                <w:numId w:val="7"/>
              </w:numPr>
              <w:spacing w:after="0" w:line="240" w:lineRule="auto"/>
              <w:ind w:left="493" w:hanging="284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Czy wniosek jest zgodny z aktualną wersją formularza wniosku?</w:t>
            </w:r>
          </w:p>
          <w:p w:rsidR="00FD653A" w:rsidRPr="00A9655D" w:rsidRDefault="00FD653A" w:rsidP="00CF057F">
            <w:pPr>
              <w:spacing w:after="0"/>
              <w:ind w:left="493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:rsidR="00FD653A" w:rsidRPr="00A9655D" w:rsidRDefault="00A27EE2" w:rsidP="00CF057F">
            <w:pPr>
              <w:numPr>
                <w:ilvl w:val="0"/>
                <w:numId w:val="7"/>
              </w:numPr>
              <w:spacing w:after="0" w:line="240" w:lineRule="auto"/>
              <w:ind w:left="493" w:hanging="284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A9655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Czy wniosek </w:t>
            </w:r>
            <w:r w:rsidRPr="00A9655D">
              <w:rPr>
                <w:rFonts w:asciiTheme="minorHAnsi" w:hAnsiTheme="minorHAnsi" w:cstheme="minorHAnsi"/>
                <w:bCs/>
                <w:sz w:val="20"/>
                <w:szCs w:val="20"/>
              </w:rPr>
              <w:t>złożony został przez podmiot uprawniony do aplikowania</w:t>
            </w:r>
            <w:r w:rsidRPr="00A9655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?</w:t>
            </w:r>
          </w:p>
          <w:p w:rsidR="00FD653A" w:rsidRPr="00A9655D" w:rsidRDefault="00FD653A" w:rsidP="00CF057F">
            <w:pPr>
              <w:spacing w:after="0"/>
              <w:ind w:left="493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:rsidR="00FD653A" w:rsidRPr="00CF057F" w:rsidRDefault="00A27EE2" w:rsidP="00CF057F">
            <w:pPr>
              <w:numPr>
                <w:ilvl w:val="0"/>
                <w:numId w:val="7"/>
              </w:numPr>
              <w:spacing w:after="0" w:line="240" w:lineRule="auto"/>
              <w:ind w:left="493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A27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Czy operacja będzie realizowana na obszarze LGD</w:t>
            </w:r>
            <w:r w:rsidR="00A9655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„RAZEM”</w:t>
            </w:r>
            <w:r w:rsidRPr="00A27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?</w:t>
            </w:r>
          </w:p>
          <w:p w:rsidR="00FD653A" w:rsidRPr="00A9655D" w:rsidRDefault="00FD653A" w:rsidP="00CF057F">
            <w:pPr>
              <w:spacing w:after="0"/>
              <w:ind w:left="493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FD653A" w:rsidRPr="00A9655D" w:rsidRDefault="00A27EE2" w:rsidP="00CF057F">
            <w:pPr>
              <w:numPr>
                <w:ilvl w:val="0"/>
                <w:numId w:val="7"/>
              </w:numPr>
              <w:spacing w:after="0" w:line="240" w:lineRule="auto"/>
              <w:ind w:left="493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A9655D">
              <w:rPr>
                <w:rFonts w:asciiTheme="minorHAnsi" w:hAnsiTheme="minorHAnsi" w:cstheme="minorHAnsi"/>
                <w:bCs/>
                <w:sz w:val="20"/>
                <w:szCs w:val="20"/>
              </w:rPr>
              <w:t>Czy wniosek został kompletnie wypełniony i podpisany przez osoby uprawnione do reprezentowania podmiotu</w:t>
            </w:r>
            <w:r w:rsidRPr="00A9655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?</w:t>
            </w:r>
          </w:p>
          <w:p w:rsidR="00FD653A" w:rsidRPr="00A9655D" w:rsidRDefault="00FD653A" w:rsidP="00CF057F">
            <w:pPr>
              <w:spacing w:after="0" w:line="240" w:lineRule="auto"/>
              <w:ind w:left="493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FD653A" w:rsidRPr="00A9655D" w:rsidRDefault="00A27EE2" w:rsidP="00CF057F">
            <w:pPr>
              <w:numPr>
                <w:ilvl w:val="0"/>
                <w:numId w:val="7"/>
              </w:numPr>
              <w:spacing w:after="0" w:line="240" w:lineRule="auto"/>
              <w:ind w:left="493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A27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Czy wniosek zawiera dokumenty potwierdzające spełnienie </w:t>
            </w:r>
            <w:r w:rsidRPr="00A9655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dodatkowych </w:t>
            </w:r>
            <w:r w:rsidRPr="00A27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warunków udzielenia wsparcia oraz kryteriów wyboru operacji?</w:t>
            </w:r>
          </w:p>
          <w:p w:rsidR="00A9655D" w:rsidRDefault="00A9655D" w:rsidP="00CF057F">
            <w:pPr>
              <w:pStyle w:val="Akapitzlist"/>
              <w:spacing w:after="0"/>
              <w:ind w:left="493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A9655D" w:rsidRPr="00C85DB6" w:rsidRDefault="00A9655D" w:rsidP="00CF057F">
            <w:pPr>
              <w:numPr>
                <w:ilvl w:val="0"/>
                <w:numId w:val="7"/>
              </w:numPr>
              <w:spacing w:after="0" w:line="240" w:lineRule="auto"/>
              <w:ind w:left="493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A27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Czy wniosek został złożony w 2 egzemplarzach w wersji papierowej wraz z wymaganymi załącznikami?</w:t>
            </w:r>
          </w:p>
          <w:p w:rsidR="00C85DB6" w:rsidRPr="00A9655D" w:rsidRDefault="00C85DB6" w:rsidP="00C85DB6">
            <w:pPr>
              <w:spacing w:after="0" w:line="240" w:lineRule="auto"/>
              <w:ind w:left="493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A02CB0" w:rsidRPr="00A9655D" w:rsidRDefault="00A27EE2" w:rsidP="00CF057F">
            <w:pPr>
              <w:numPr>
                <w:ilvl w:val="0"/>
                <w:numId w:val="7"/>
              </w:numPr>
              <w:spacing w:after="0" w:line="240" w:lineRule="auto"/>
              <w:ind w:left="493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A9655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Czy do wniosku </w:t>
            </w:r>
            <w:r w:rsidRPr="00A9655D">
              <w:rPr>
                <w:rFonts w:asciiTheme="minorHAnsi" w:hAnsiTheme="minorHAnsi" w:cstheme="minorHAnsi"/>
                <w:bCs/>
                <w:sz w:val="20"/>
                <w:szCs w:val="20"/>
              </w:rPr>
              <w:t>dołączone zostało potwierdzenie złożenia wersji elektronicznej wniosku w generatorze wniosków grantowych LGD „RAZEM”</w:t>
            </w:r>
          </w:p>
        </w:tc>
        <w:tc>
          <w:tcPr>
            <w:tcW w:w="2410" w:type="dxa"/>
            <w:shd w:val="clear" w:color="auto" w:fill="FFFFFF"/>
          </w:tcPr>
          <w:p w:rsidR="00C85DB6" w:rsidRDefault="00C85DB6" w:rsidP="00CF057F">
            <w:pPr>
              <w:spacing w:after="0"/>
              <w:rPr>
                <w:ins w:id="0" w:author="LGD" w:date="2017-03-30T10:21:00Z"/>
                <w:rFonts w:asciiTheme="minorHAnsi" w:eastAsia="Times New Roman" w:hAnsiTheme="minorHAnsi" w:cstheme="minorHAnsi"/>
                <w:lang w:eastAsia="pl-PL"/>
              </w:rPr>
            </w:pPr>
          </w:p>
          <w:p w:rsidR="00C85DB6" w:rsidRDefault="00C85DB6" w:rsidP="00CF057F">
            <w:pPr>
              <w:spacing w:after="0"/>
              <w:rPr>
                <w:ins w:id="1" w:author="LGD" w:date="2017-03-30T10:21:00Z"/>
                <w:rFonts w:asciiTheme="minorHAnsi" w:eastAsia="Times New Roman" w:hAnsiTheme="minorHAnsi" w:cstheme="minorHAnsi"/>
                <w:lang w:eastAsia="pl-PL"/>
              </w:rPr>
            </w:pPr>
          </w:p>
          <w:p w:rsidR="00A02CB0" w:rsidRPr="00344D51" w:rsidRDefault="00A02CB0" w:rsidP="00CF057F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1.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TAK 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NIE</w:t>
            </w:r>
          </w:p>
          <w:p w:rsidR="00A9655D" w:rsidRDefault="00A9655D" w:rsidP="00A9655D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2.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TAK 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NIE</w:t>
            </w: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3.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TAK 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NIE</w:t>
            </w: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4.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TAK 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NIE</w:t>
            </w: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5.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TAK 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NIE</w:t>
            </w: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A02CB0" w:rsidRPr="00344D51" w:rsidRDefault="00A02CB0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6.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TAK 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NIE</w:t>
            </w:r>
          </w:p>
          <w:p w:rsidR="00FD653A" w:rsidRPr="00344D51" w:rsidRDefault="00FD653A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FD653A" w:rsidDel="00C85DB6" w:rsidRDefault="00FD653A" w:rsidP="00C85DB6">
            <w:pPr>
              <w:spacing w:after="0"/>
              <w:rPr>
                <w:del w:id="2" w:author="LGD" w:date="2017-03-30T10:21:00Z"/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7.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TAK 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NIE</w:t>
            </w:r>
          </w:p>
          <w:p w:rsidR="00A9655D" w:rsidRDefault="00A9655D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:rsidR="00A9655D" w:rsidRDefault="00A9655D" w:rsidP="00C85DB6">
            <w:p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8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.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TAK  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NIE</w:t>
            </w:r>
          </w:p>
          <w:p w:rsidR="00A9655D" w:rsidRPr="00344D51" w:rsidRDefault="00A9655D" w:rsidP="00C85DB6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:rsidR="00727678" w:rsidRPr="00344D51" w:rsidRDefault="00727678" w:rsidP="0072767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:rsidR="00E44BA0" w:rsidRPr="00344D51" w:rsidRDefault="00E44BA0" w:rsidP="0072767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"/>
        <w:gridCol w:w="2488"/>
        <w:gridCol w:w="7220"/>
      </w:tblGrid>
      <w:tr w:rsidR="00727678" w:rsidRPr="00344D51" w:rsidTr="00E44BA0">
        <w:tc>
          <w:tcPr>
            <w:tcW w:w="487" w:type="dxa"/>
            <w:vMerge w:val="restart"/>
            <w:shd w:val="pct20" w:color="auto" w:fill="auto"/>
            <w:textDirection w:val="btLr"/>
            <w:vAlign w:val="center"/>
          </w:tcPr>
          <w:p w:rsidR="00727678" w:rsidRPr="00344D51" w:rsidRDefault="00727678" w:rsidP="00727678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WYNIK:</w:t>
            </w:r>
          </w:p>
        </w:tc>
        <w:tc>
          <w:tcPr>
            <w:tcW w:w="9719" w:type="dxa"/>
            <w:gridSpan w:val="2"/>
            <w:shd w:val="clear" w:color="auto" w:fill="FFFFFF"/>
            <w:vAlign w:val="center"/>
          </w:tcPr>
          <w:p w:rsidR="00727678" w:rsidRPr="00344D51" w:rsidRDefault="00727678" w:rsidP="00727678">
            <w:pPr>
              <w:spacing w:before="120" w:after="12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Wynik wstępnego sprawdzenia dokumentów:</w:t>
            </w:r>
          </w:p>
        </w:tc>
      </w:tr>
      <w:tr w:rsidR="00727678" w:rsidRPr="00344D51" w:rsidTr="00E44BA0">
        <w:tc>
          <w:tcPr>
            <w:tcW w:w="487" w:type="dxa"/>
            <w:vMerge/>
            <w:shd w:val="pct20" w:color="auto" w:fill="auto"/>
          </w:tcPr>
          <w:p w:rsidR="00727678" w:rsidRPr="00344D51" w:rsidRDefault="00727678" w:rsidP="0072767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490" w:type="dxa"/>
            <w:shd w:val="clear" w:color="auto" w:fill="FFFFFF"/>
            <w:vAlign w:val="center"/>
          </w:tcPr>
          <w:p w:rsidR="00727678" w:rsidRPr="00344D51" w:rsidRDefault="00727678" w:rsidP="00727678">
            <w:pPr>
              <w:spacing w:before="120" w:after="120"/>
              <w:rPr>
                <w:rFonts w:asciiTheme="minorHAnsi" w:eastAsia="Times New Roman" w:hAnsiTheme="minorHAnsi" w:cstheme="minorHAnsi"/>
                <w:u w:val="single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u w:val="single"/>
                <w:lang w:eastAsia="pl-PL"/>
              </w:rPr>
              <w:t>wynik pozytywny:</w:t>
            </w:r>
          </w:p>
        </w:tc>
        <w:tc>
          <w:tcPr>
            <w:tcW w:w="7229" w:type="dxa"/>
            <w:shd w:val="clear" w:color="auto" w:fill="FFFFFF"/>
            <w:vAlign w:val="center"/>
          </w:tcPr>
          <w:p w:rsidR="00727678" w:rsidRPr="00344D51" w:rsidRDefault="00727678" w:rsidP="00A9655D">
            <w:pPr>
              <w:tabs>
                <w:tab w:val="left" w:pos="884"/>
              </w:tabs>
              <w:spacing w:before="120" w:after="120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weryfikacja każdego z punktów od 1 do </w:t>
            </w:r>
            <w:r w:rsidR="00A9655D">
              <w:rPr>
                <w:rFonts w:asciiTheme="minorHAnsi" w:eastAsia="Times New Roman" w:hAnsiTheme="minorHAnsi" w:cstheme="minorHAnsi"/>
                <w:lang w:eastAsia="pl-PL"/>
              </w:rPr>
              <w:t>8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po zaznaczeniu „TAK”</w:t>
            </w:r>
            <w:r w:rsidR="00FD653A"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– wniosek przechodzi do dalszego etapu oceny</w:t>
            </w:r>
          </w:p>
        </w:tc>
      </w:tr>
      <w:tr w:rsidR="00727678" w:rsidRPr="00344D51" w:rsidTr="00E44BA0">
        <w:tc>
          <w:tcPr>
            <w:tcW w:w="487" w:type="dxa"/>
            <w:vMerge/>
            <w:shd w:val="pct20" w:color="auto" w:fill="auto"/>
          </w:tcPr>
          <w:p w:rsidR="00727678" w:rsidRPr="00344D51" w:rsidRDefault="00727678" w:rsidP="0072767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490" w:type="dxa"/>
            <w:shd w:val="clear" w:color="auto" w:fill="FFFFFF"/>
            <w:vAlign w:val="center"/>
          </w:tcPr>
          <w:p w:rsidR="00727678" w:rsidRPr="00344D51" w:rsidRDefault="00727678" w:rsidP="00727678">
            <w:pPr>
              <w:spacing w:before="120" w:after="120"/>
              <w:rPr>
                <w:rFonts w:asciiTheme="minorHAnsi" w:eastAsia="Times New Roman" w:hAnsiTheme="minorHAnsi" w:cstheme="minorHAnsi"/>
                <w:u w:val="single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u w:val="single"/>
                <w:lang w:eastAsia="pl-PL"/>
              </w:rPr>
              <w:t>wynik negatywny:</w:t>
            </w:r>
          </w:p>
        </w:tc>
        <w:tc>
          <w:tcPr>
            <w:tcW w:w="7229" w:type="dxa"/>
            <w:shd w:val="clear" w:color="auto" w:fill="FFFFFF"/>
            <w:vAlign w:val="center"/>
          </w:tcPr>
          <w:p w:rsidR="00727678" w:rsidRPr="00344D51" w:rsidRDefault="00727678" w:rsidP="00A9655D">
            <w:pPr>
              <w:tabs>
                <w:tab w:val="left" w:pos="884"/>
              </w:tabs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weryfikacja któregokolwiek punktu od 1 do </w:t>
            </w:r>
            <w:r w:rsidR="00A9655D">
              <w:rPr>
                <w:rFonts w:asciiTheme="minorHAnsi" w:eastAsia="Times New Roman" w:hAnsiTheme="minorHAnsi" w:cstheme="minorHAnsi"/>
                <w:lang w:eastAsia="pl-PL"/>
              </w:rPr>
              <w:t>8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 po zaznaczeniu „NIE” – wynik negatywny wstępnego sprawdzenia dokumentów </w:t>
            </w:r>
            <w:r w:rsidR="00FC78C2" w:rsidRPr="00344D51">
              <w:rPr>
                <w:rFonts w:asciiTheme="minorHAnsi" w:eastAsia="Times New Roman" w:hAnsiTheme="minorHAnsi" w:cstheme="minorHAnsi"/>
                <w:lang w:eastAsia="pl-PL"/>
              </w:rPr>
              <w:t>powoduje, że operacja nie podlega wyborowi do dofinansowania</w:t>
            </w:r>
          </w:p>
        </w:tc>
      </w:tr>
    </w:tbl>
    <w:p w:rsidR="00727678" w:rsidRPr="00344D51" w:rsidRDefault="00727678" w:rsidP="0072767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2126"/>
        <w:gridCol w:w="7229"/>
      </w:tblGrid>
      <w:tr w:rsidR="00727678" w:rsidRPr="00344D51" w:rsidTr="00E44BA0">
        <w:trPr>
          <w:cantSplit/>
          <w:trHeight w:val="657"/>
        </w:trPr>
        <w:tc>
          <w:tcPr>
            <w:tcW w:w="851" w:type="dxa"/>
            <w:vMerge w:val="restart"/>
            <w:shd w:val="pct20" w:color="auto" w:fill="auto"/>
            <w:textDirection w:val="btLr"/>
            <w:vAlign w:val="center"/>
          </w:tcPr>
          <w:p w:rsidR="00727678" w:rsidRPr="00344D51" w:rsidRDefault="00727678" w:rsidP="00727678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727678" w:rsidRPr="00344D51" w:rsidRDefault="00727678" w:rsidP="0072767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7229" w:type="dxa"/>
            <w:vAlign w:val="center"/>
          </w:tcPr>
          <w:p w:rsidR="00727678" w:rsidRPr="00344D51" w:rsidRDefault="00727678" w:rsidP="00727678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727678" w:rsidRPr="00344D51" w:rsidTr="00E44BA0">
        <w:trPr>
          <w:trHeight w:val="657"/>
        </w:trPr>
        <w:tc>
          <w:tcPr>
            <w:tcW w:w="851" w:type="dxa"/>
            <w:vMerge/>
            <w:shd w:val="pct20" w:color="auto" w:fill="auto"/>
          </w:tcPr>
          <w:p w:rsidR="00727678" w:rsidRPr="00344D51" w:rsidRDefault="00727678" w:rsidP="0072767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727678" w:rsidRPr="00344D51" w:rsidRDefault="00727678" w:rsidP="0072767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7229" w:type="dxa"/>
            <w:vAlign w:val="center"/>
          </w:tcPr>
          <w:p w:rsidR="00727678" w:rsidRPr="00344D51" w:rsidRDefault="00727678" w:rsidP="00727678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727678" w:rsidRPr="00344D51" w:rsidTr="00E44BA0">
        <w:trPr>
          <w:trHeight w:val="657"/>
        </w:trPr>
        <w:tc>
          <w:tcPr>
            <w:tcW w:w="851" w:type="dxa"/>
            <w:vMerge/>
            <w:shd w:val="pct20" w:color="auto" w:fill="auto"/>
          </w:tcPr>
          <w:p w:rsidR="00727678" w:rsidRPr="00344D51" w:rsidRDefault="00727678" w:rsidP="0072767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727678" w:rsidRPr="00344D51" w:rsidRDefault="00727678" w:rsidP="0072767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7229" w:type="dxa"/>
            <w:vAlign w:val="center"/>
          </w:tcPr>
          <w:p w:rsidR="00727678" w:rsidRPr="00344D51" w:rsidRDefault="00727678" w:rsidP="00727678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</w:tbl>
    <w:p w:rsidR="00E82721" w:rsidRPr="00344D51" w:rsidRDefault="00E82721" w:rsidP="00F53EA1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977"/>
        <w:gridCol w:w="1701"/>
        <w:gridCol w:w="1559"/>
      </w:tblGrid>
      <w:tr w:rsidR="00DB001C" w:rsidRPr="00344D51" w:rsidTr="005F5A81">
        <w:trPr>
          <w:cantSplit/>
          <w:trHeight w:val="657"/>
        </w:trPr>
        <w:tc>
          <w:tcPr>
            <w:tcW w:w="3969" w:type="dxa"/>
            <w:shd w:val="clear" w:color="auto" w:fill="FFFFFF" w:themeFill="background1"/>
            <w:vAlign w:val="center"/>
          </w:tcPr>
          <w:p w:rsidR="00DB001C" w:rsidRPr="00344D51" w:rsidRDefault="00DB001C" w:rsidP="00496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Czynność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DB001C" w:rsidRPr="00344D51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Data:</w:t>
            </w:r>
          </w:p>
        </w:tc>
        <w:tc>
          <w:tcPr>
            <w:tcW w:w="1559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Podpis:</w:t>
            </w:r>
          </w:p>
        </w:tc>
      </w:tr>
      <w:tr w:rsidR="00DB001C" w:rsidRPr="00344D51" w:rsidTr="005F5A81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DB001C" w:rsidRPr="00344D51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Wstępna weryfikacja – pracownik Biura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DB001C" w:rsidRPr="00344D51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DB001C" w:rsidRPr="00344D51" w:rsidTr="005F5A81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DB001C" w:rsidRPr="00344D51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DB001C" w:rsidRPr="00344D51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DB001C" w:rsidRPr="00344D51" w:rsidTr="005F5A81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DB001C" w:rsidRPr="00344D51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DB001C" w:rsidRPr="00344D51" w:rsidDel="002328B2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DB001C" w:rsidRPr="00344D51" w:rsidTr="005F5A81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DB001C" w:rsidRPr="00344D51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DB001C" w:rsidRPr="00344D51" w:rsidDel="002328B2" w:rsidRDefault="00DB001C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DB001C" w:rsidRPr="00344D51" w:rsidRDefault="00DB001C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</w:tbl>
    <w:p w:rsidR="00DB001C" w:rsidRPr="00344D51" w:rsidRDefault="00DB001C" w:rsidP="00F53EA1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:rsidR="00DB001C" w:rsidRPr="00344D51" w:rsidRDefault="00DB001C" w:rsidP="00F53EA1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:rsidR="00FC78C2" w:rsidRPr="00344D51" w:rsidRDefault="00FC78C2" w:rsidP="00F53EA1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344D51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Uzasadnienie zgodności </w:t>
      </w:r>
      <w:r w:rsidR="00DB001C" w:rsidRPr="00344D51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wniosku </w:t>
      </w:r>
      <w:r w:rsidRPr="00344D51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 oceną formalną</w:t>
      </w:r>
    </w:p>
    <w:p w:rsidR="00FC78C2" w:rsidRPr="00344D51" w:rsidRDefault="00FC78C2" w:rsidP="00F53EA1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:rsidR="00FC78C2" w:rsidRPr="00344D51" w:rsidRDefault="00FC78C2" w:rsidP="00F53EA1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:rsidR="00727678" w:rsidRPr="00344D51" w:rsidRDefault="00727678" w:rsidP="00727678">
      <w:pPr>
        <w:spacing w:after="0" w:line="240" w:lineRule="auto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344D51">
        <w:rPr>
          <w:rFonts w:asciiTheme="minorHAnsi" w:eastAsia="Times New Roman" w:hAnsiTheme="minorHAnsi" w:cstheme="minorHAnsi"/>
          <w:b/>
          <w:u w:val="single"/>
          <w:lang w:eastAsia="pl-PL"/>
        </w:rPr>
        <w:t xml:space="preserve">CZĘŚĆ </w:t>
      </w:r>
      <w:r w:rsidRPr="00344D51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B</w:t>
      </w:r>
      <w:r w:rsidR="00FC78C2" w:rsidRPr="00344D51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 xml:space="preserve"> </w:t>
      </w:r>
      <w:r w:rsidRPr="00344D51">
        <w:rPr>
          <w:rFonts w:asciiTheme="minorHAnsi" w:eastAsia="Times New Roman" w:hAnsiTheme="minorHAnsi" w:cstheme="minorHAnsi"/>
          <w:b/>
          <w:u w:val="single"/>
          <w:lang w:eastAsia="pl-PL"/>
        </w:rPr>
        <w:t>STWIERDZENIE ZGODNOŚCI WNIOSKU Z PROW 2014-2020 ()</w:t>
      </w:r>
    </w:p>
    <w:p w:rsidR="00E44BA0" w:rsidRPr="00344D51" w:rsidRDefault="00E44BA0" w:rsidP="003229D3">
      <w:pPr>
        <w:rPr>
          <w:rFonts w:asciiTheme="minorHAnsi" w:eastAsiaTheme="minorHAnsi" w:hAnsiTheme="minorHAnsi" w:cstheme="minorHAnsi"/>
        </w:rPr>
      </w:pPr>
    </w:p>
    <w:p w:rsidR="00FC78C2" w:rsidRPr="00344D51" w:rsidRDefault="00FC78C2" w:rsidP="003229D3">
      <w:pPr>
        <w:rPr>
          <w:rFonts w:asciiTheme="minorHAnsi" w:eastAsiaTheme="minorHAnsi" w:hAnsiTheme="minorHAnsi" w:cstheme="minorHAnsi"/>
        </w:rPr>
      </w:pPr>
      <w:r w:rsidRPr="00344D51">
        <w:rPr>
          <w:rFonts w:asciiTheme="minorHAnsi" w:eastAsiaTheme="minorHAnsi" w:hAnsiTheme="minorHAnsi" w:cstheme="minorHAnsi"/>
        </w:rPr>
        <w:t>KARTA PROW – ZAŁĄCZNIK NR 3 DO WYTYCZNYCH 2/1/2016</w:t>
      </w:r>
    </w:p>
    <w:p w:rsidR="00FC78C2" w:rsidRPr="00344D51" w:rsidRDefault="00FC78C2" w:rsidP="003229D3">
      <w:pPr>
        <w:rPr>
          <w:rFonts w:asciiTheme="minorHAnsi" w:eastAsiaTheme="minorHAnsi" w:hAnsiTheme="minorHAnsi" w:cstheme="minorHAnsi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977"/>
        <w:gridCol w:w="1701"/>
        <w:gridCol w:w="1559"/>
      </w:tblGrid>
      <w:tr w:rsidR="00E554F1" w:rsidRPr="00344D51" w:rsidTr="0049620C">
        <w:trPr>
          <w:cantSplit/>
          <w:trHeight w:val="657"/>
        </w:trPr>
        <w:tc>
          <w:tcPr>
            <w:tcW w:w="3969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Czynność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Data:</w:t>
            </w: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Podpis:</w:t>
            </w: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Wstępna weryfikacja – pracownik Biura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Del="002328B2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Del="002328B2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</w:tbl>
    <w:p w:rsidR="00FC78C2" w:rsidRPr="00344D51" w:rsidRDefault="00FC78C2" w:rsidP="003229D3">
      <w:pPr>
        <w:rPr>
          <w:rFonts w:asciiTheme="minorHAnsi" w:eastAsiaTheme="minorHAnsi" w:hAnsiTheme="minorHAnsi" w:cstheme="minorHAnsi"/>
        </w:rPr>
      </w:pPr>
    </w:p>
    <w:p w:rsidR="00FC78C2" w:rsidRPr="00344D51" w:rsidRDefault="00FC78C2" w:rsidP="003229D3">
      <w:pPr>
        <w:rPr>
          <w:rFonts w:asciiTheme="minorHAnsi" w:eastAsiaTheme="minorHAnsi" w:hAnsiTheme="minorHAnsi" w:cstheme="minorHAnsi"/>
        </w:rPr>
      </w:pPr>
      <w:r w:rsidRPr="00344D51">
        <w:rPr>
          <w:rFonts w:asciiTheme="minorHAnsi" w:eastAsiaTheme="minorHAnsi" w:hAnsiTheme="minorHAnsi" w:cstheme="minorHAnsi"/>
        </w:rPr>
        <w:t xml:space="preserve">Uzasadnienie zgodności </w:t>
      </w:r>
      <w:r w:rsidR="00E554F1" w:rsidRPr="00344D51">
        <w:rPr>
          <w:rFonts w:asciiTheme="minorHAnsi" w:eastAsiaTheme="minorHAnsi" w:hAnsiTheme="minorHAnsi" w:cstheme="minorHAnsi"/>
        </w:rPr>
        <w:t>wniosku</w:t>
      </w:r>
      <w:r w:rsidR="00DB001C" w:rsidRPr="00344D51">
        <w:rPr>
          <w:rFonts w:asciiTheme="minorHAnsi" w:eastAsiaTheme="minorHAnsi" w:hAnsiTheme="minorHAnsi" w:cstheme="minorHAnsi"/>
        </w:rPr>
        <w:t xml:space="preserve"> </w:t>
      </w:r>
      <w:r w:rsidRPr="00344D51">
        <w:rPr>
          <w:rFonts w:asciiTheme="minorHAnsi" w:eastAsiaTheme="minorHAnsi" w:hAnsiTheme="minorHAnsi" w:cstheme="minorHAnsi"/>
        </w:rPr>
        <w:t>z PROW</w:t>
      </w:r>
    </w:p>
    <w:p w:rsidR="00727678" w:rsidRPr="00344D51" w:rsidRDefault="00727678" w:rsidP="00727678">
      <w:pPr>
        <w:spacing w:after="0" w:line="240" w:lineRule="auto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344D51">
        <w:rPr>
          <w:rFonts w:asciiTheme="minorHAnsi" w:eastAsia="Times New Roman" w:hAnsiTheme="minorHAnsi" w:cstheme="minorHAnsi"/>
          <w:b/>
          <w:u w:val="single"/>
          <w:lang w:eastAsia="pl-PL"/>
        </w:rPr>
        <w:t xml:space="preserve">CZĘŚĆ </w:t>
      </w:r>
      <w:r w:rsidRPr="00344D51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C</w:t>
      </w:r>
      <w:r w:rsidR="00E554F1" w:rsidRPr="00344D51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 xml:space="preserve"> </w:t>
      </w:r>
      <w:r w:rsidRPr="00344D51">
        <w:rPr>
          <w:rFonts w:asciiTheme="minorHAnsi" w:eastAsia="Times New Roman" w:hAnsiTheme="minorHAnsi" w:cstheme="minorHAnsi"/>
          <w:b/>
          <w:u w:val="single"/>
          <w:lang w:eastAsia="pl-PL"/>
        </w:rPr>
        <w:t>STWIERDZENIE ZGODNOŚCI Z LSR:</w:t>
      </w:r>
    </w:p>
    <w:p w:rsidR="00727678" w:rsidRPr="00344D51" w:rsidRDefault="00727678" w:rsidP="0072767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3118"/>
        <w:gridCol w:w="1418"/>
        <w:gridCol w:w="567"/>
        <w:gridCol w:w="850"/>
        <w:gridCol w:w="1418"/>
        <w:gridCol w:w="1233"/>
        <w:gridCol w:w="42"/>
      </w:tblGrid>
      <w:tr w:rsidR="000747D6" w:rsidRPr="00344D51" w:rsidTr="004F7CF8">
        <w:trPr>
          <w:gridAfter w:val="1"/>
          <w:wAfter w:w="42" w:type="dxa"/>
          <w:cantSplit/>
          <w:trHeight w:val="837"/>
        </w:trPr>
        <w:tc>
          <w:tcPr>
            <w:tcW w:w="101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0747D6" w:rsidRPr="00344D51" w:rsidRDefault="000747D6" w:rsidP="004F7CF8">
            <w:pPr>
              <w:tabs>
                <w:tab w:val="left" w:pos="46"/>
              </w:tabs>
              <w:snapToGrid w:val="0"/>
              <w:spacing w:after="0"/>
              <w:ind w:left="-108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sz w:val="24"/>
                <w:lang w:eastAsia="ar-SA"/>
              </w:rPr>
              <w:t xml:space="preserve">KARTA OCENY </w:t>
            </w:r>
            <w:r w:rsidRPr="00344D51">
              <w:rPr>
                <w:rFonts w:asciiTheme="minorHAnsi" w:eastAsia="Times New Roman" w:hAnsiTheme="minorHAnsi" w:cstheme="minorHAnsi"/>
                <w:b/>
                <w:sz w:val="24"/>
                <w:lang w:eastAsia="ar-SA"/>
              </w:rPr>
              <w:br/>
              <w:t>zgodności operacji z LSR</w:t>
            </w:r>
          </w:p>
        </w:tc>
      </w:tr>
      <w:tr w:rsidR="000747D6" w:rsidRPr="00344D51" w:rsidTr="004F7CF8">
        <w:trPr>
          <w:gridAfter w:val="1"/>
          <w:wAfter w:w="42" w:type="dxa"/>
          <w:trHeight w:val="561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lastRenderedPageBreak/>
              <w:t>1. Czy realizacja operacji przyczyni się do osiągnięcia celu ogólnego i realizuje wskaźnik oddziaływania?</w:t>
            </w:r>
          </w:p>
        </w:tc>
      </w:tr>
      <w:tr w:rsidR="000747D6" w:rsidRPr="00344D51" w:rsidTr="004F7CF8">
        <w:trPr>
          <w:gridAfter w:val="1"/>
          <w:wAfter w:w="42" w:type="dxa"/>
          <w:trHeight w:val="542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Celu ogólnego 1:  Konkurencyjna gospodarka i stworzone miejsca pracy poza rolnictwem</w:t>
            </w:r>
          </w:p>
        </w:tc>
      </w:tr>
      <w:tr w:rsidR="000747D6" w:rsidRPr="00344D51" w:rsidTr="004F7CF8">
        <w:trPr>
          <w:gridAfter w:val="1"/>
          <w:wAfter w:w="42" w:type="dxa"/>
          <w:trHeight w:val="522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5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</w:tr>
      <w:tr w:rsidR="000747D6" w:rsidRPr="00344D51" w:rsidTr="004F7CF8">
        <w:trPr>
          <w:gridAfter w:val="1"/>
          <w:wAfter w:w="42" w:type="dxa"/>
          <w:trHeight w:val="522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Celu ogólnego 2:  Świadome i aktywne społeczeństwo dysponujące odpowiednim zapleczem kulturowym i społecznym</w:t>
            </w:r>
          </w:p>
        </w:tc>
      </w:tr>
      <w:tr w:rsidR="000747D6" w:rsidRPr="00344D51" w:rsidTr="004F7CF8">
        <w:trPr>
          <w:gridAfter w:val="1"/>
          <w:wAfter w:w="42" w:type="dxa"/>
          <w:trHeight w:val="518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5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</w:tr>
      <w:tr w:rsidR="000747D6" w:rsidRPr="00344D51" w:rsidTr="004F7CF8">
        <w:trPr>
          <w:gridAfter w:val="1"/>
          <w:wAfter w:w="42" w:type="dxa"/>
          <w:trHeight w:val="518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Celu ogólnego 3:  Zintegrowana Ziemia Łukowska atrakcyjna turystycznie</w:t>
            </w:r>
          </w:p>
        </w:tc>
      </w:tr>
      <w:tr w:rsidR="000747D6" w:rsidRPr="00344D51" w:rsidTr="004F7CF8">
        <w:trPr>
          <w:gridAfter w:val="1"/>
          <w:wAfter w:w="42" w:type="dxa"/>
          <w:trHeight w:val="518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5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</w:tr>
      <w:tr w:rsidR="000747D6" w:rsidRPr="00344D51" w:rsidTr="004F7CF8">
        <w:trPr>
          <w:gridAfter w:val="1"/>
          <w:wAfter w:w="42" w:type="dxa"/>
          <w:trHeight w:val="518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>2. Czy realizacja operacji przyczyni się do osiągnięcia celów szczegółowych LSR i realizuje wskaźnik rezultatu?</w:t>
            </w:r>
          </w:p>
        </w:tc>
      </w:tr>
      <w:tr w:rsidR="000747D6" w:rsidRPr="00344D51" w:rsidTr="004F7CF8">
        <w:trPr>
          <w:gridAfter w:val="1"/>
          <w:wAfter w:w="42" w:type="dxa"/>
          <w:cantSplit/>
          <w:trHeight w:val="582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Celem szczegółowym  1.1: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Budowanie przedsiębiorczości przyjaznej środowisku </w:t>
            </w:r>
          </w:p>
        </w:tc>
      </w:tr>
      <w:tr w:rsidR="000747D6" w:rsidRPr="00344D51" w:rsidTr="004F7CF8">
        <w:trPr>
          <w:gridAfter w:val="1"/>
          <w:wAfter w:w="42" w:type="dxa"/>
          <w:cantSplit/>
          <w:trHeight w:val="582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5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</w:tr>
      <w:tr w:rsidR="000747D6" w:rsidRPr="00344D51" w:rsidTr="004F7CF8">
        <w:trPr>
          <w:gridAfter w:val="1"/>
          <w:wAfter w:w="42" w:type="dxa"/>
          <w:cantSplit/>
          <w:trHeight w:val="582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Celem szczegółowym  2.1: Atrakcyjna przestrzeń społeczna</w:t>
            </w:r>
          </w:p>
        </w:tc>
      </w:tr>
      <w:tr w:rsidR="000747D6" w:rsidRPr="00344D51" w:rsidTr="004F7CF8">
        <w:trPr>
          <w:gridAfter w:val="1"/>
          <w:wAfter w:w="42" w:type="dxa"/>
          <w:cantSplit/>
          <w:trHeight w:val="582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5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</w:tr>
      <w:tr w:rsidR="000747D6" w:rsidRPr="00344D51" w:rsidTr="004F7CF8">
        <w:trPr>
          <w:gridAfter w:val="1"/>
          <w:wAfter w:w="42" w:type="dxa"/>
          <w:cantSplit/>
          <w:trHeight w:val="582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297CCA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Celem szczegółowym  2.2 : Świadome i aktywne społeczeństwo innowacyjnie wykorzystujące lokalne </w:t>
            </w:r>
            <w:r w:rsidR="00297CCA" w:rsidRPr="00344D51">
              <w:rPr>
                <w:rFonts w:asciiTheme="minorHAnsi" w:eastAsia="Times New Roman" w:hAnsiTheme="minorHAnsi" w:cstheme="minorHAnsi"/>
                <w:lang w:eastAsia="ar-SA"/>
              </w:rPr>
              <w:t>tradycje</w:t>
            </w:r>
          </w:p>
        </w:tc>
      </w:tr>
      <w:tr w:rsidR="000747D6" w:rsidRPr="00344D51" w:rsidTr="004F7CF8">
        <w:trPr>
          <w:gridAfter w:val="1"/>
          <w:wAfter w:w="42" w:type="dxa"/>
          <w:cantSplit/>
          <w:trHeight w:hRule="exact" w:val="63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5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</w:tr>
      <w:tr w:rsidR="000747D6" w:rsidRPr="00344D51" w:rsidTr="004F7CF8">
        <w:trPr>
          <w:gridAfter w:val="1"/>
          <w:wAfter w:w="42" w:type="dxa"/>
          <w:cantSplit/>
          <w:trHeight w:val="709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Celem szczegółowym  3.1: Wzrost potencjału turystycznego obszaru LGD</w:t>
            </w:r>
          </w:p>
        </w:tc>
      </w:tr>
      <w:tr w:rsidR="000747D6" w:rsidRPr="00344D51" w:rsidTr="004F7CF8">
        <w:trPr>
          <w:gridAfter w:val="1"/>
          <w:wAfter w:w="42" w:type="dxa"/>
          <w:cantSplit/>
          <w:trHeight w:val="582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35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left="69" w:hanging="69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</w:tr>
      <w:tr w:rsidR="000747D6" w:rsidRPr="00344D51" w:rsidTr="004F7CF8">
        <w:trPr>
          <w:gridAfter w:val="1"/>
          <w:wAfter w:w="42" w:type="dxa"/>
          <w:trHeight w:val="589"/>
        </w:trPr>
        <w:tc>
          <w:tcPr>
            <w:tcW w:w="1016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>3. Czy operacja jest zgodna z przedsięwzięciami LSR i realizuje zaplanowane wskaźniki?</w:t>
            </w:r>
          </w:p>
        </w:tc>
      </w:tr>
      <w:tr w:rsidR="000747D6" w:rsidRPr="00344D51" w:rsidTr="004F7CF8">
        <w:trPr>
          <w:gridAfter w:val="1"/>
          <w:wAfter w:w="42" w:type="dxa"/>
          <w:trHeight w:val="589"/>
        </w:trPr>
        <w:tc>
          <w:tcPr>
            <w:tcW w:w="46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175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Przedsięwzięcie 1.1.1: </w:t>
            </w: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 xml:space="preserve">Rozwój istniejących mikro i małych firm z poszanowaniem walorów środowiska naturalnego.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511CE9" w:rsidRPr="00344D51" w:rsidTr="00C85DB6">
        <w:trPr>
          <w:gridAfter w:val="1"/>
          <w:wAfter w:w="42" w:type="dxa"/>
          <w:trHeight w:val="867"/>
        </w:trPr>
        <w:tc>
          <w:tcPr>
            <w:tcW w:w="467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1CE9" w:rsidRPr="00344D51" w:rsidRDefault="00511CE9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W tym: Operacje które założyły podniesienie kompetencji beneficjentów/ pracowników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1CE9" w:rsidRPr="00344D51" w:rsidRDefault="00511CE9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  <w:p w:rsidR="00511CE9" w:rsidRPr="00344D51" w:rsidRDefault="00511CE9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1CE9" w:rsidRPr="00344D51" w:rsidRDefault="00511CE9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1CE9" w:rsidRPr="00344D51" w:rsidRDefault="00511CE9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  <w:p w:rsidR="00511CE9" w:rsidRPr="00344D51" w:rsidRDefault="00511CE9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23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1CE9" w:rsidRPr="00344D51" w:rsidRDefault="00511CE9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4F7CF8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Przedsięwzięciem 1.1.2: </w:t>
            </w:r>
            <w:r w:rsidRPr="00344D51">
              <w:rPr>
                <w:rFonts w:asciiTheme="minorHAnsi" w:eastAsia="Times New Roman" w:hAnsiTheme="minorHAnsi" w:cstheme="minorHAnsi"/>
                <w:lang w:eastAsia="pl-PL" w:bidi="en-US"/>
              </w:rPr>
              <w:t>Podejmowanie działalności gospodarczej przyczyniającej się do zaspokojenia potrzeb społeczności lokalnej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C85DB6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W tym operacje polegające na utworzeniu nowego przedsiębiorstwa przez osoby z grup </w:t>
            </w:r>
            <w:proofErr w:type="spellStart"/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defaworyzowanych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4F7CF8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Przedsięwzięciem 2.1.1: </w:t>
            </w:r>
            <w:r w:rsidRPr="00344D51">
              <w:rPr>
                <w:rFonts w:asciiTheme="minorHAnsi" w:eastAsia="Times New Roman" w:hAnsiTheme="minorHAnsi" w:cstheme="minorHAnsi"/>
                <w:lang w:eastAsia="pl-PL" w:bidi="en-US"/>
              </w:rPr>
              <w:t>Rozwój miejsc spotkań i integracji mieszkańców wzmacniających kapitał społeczny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C85DB6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lastRenderedPageBreak/>
              <w:t>Wsparte miejsca spotkań i integracji mieszkańców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C85DB6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Podmioty wsparte w ramach wzmocnienia kapitału społecznego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 w:line="240" w:lineRule="auto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4F7CF8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Przedsięwzięciem 2.2.1: </w:t>
            </w:r>
            <w:r w:rsidRPr="00344D51">
              <w:rPr>
                <w:rFonts w:asciiTheme="minorHAnsi" w:eastAsia="Times New Roman" w:hAnsiTheme="minorHAnsi" w:cstheme="minorHAnsi"/>
                <w:lang w:eastAsia="pl-PL" w:bidi="en-US"/>
              </w:rPr>
              <w:t>Kultywowanie lokalnych tradycji i historii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</w:tr>
      <w:tr w:rsidR="000747D6" w:rsidRPr="00344D51" w:rsidTr="00C85DB6">
        <w:trPr>
          <w:trHeight w:val="589"/>
        </w:trPr>
        <w:tc>
          <w:tcPr>
            <w:tcW w:w="46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Operacje ukierunkowane na innowacje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</w:tr>
      <w:tr w:rsidR="000747D6" w:rsidRPr="00344D51" w:rsidTr="004F7CF8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Przedsięwzięciem 3.1.1: </w:t>
            </w:r>
            <w:r w:rsidRPr="00344D51">
              <w:rPr>
                <w:rFonts w:asciiTheme="minorHAnsi" w:eastAsia="Times New Roman" w:hAnsiTheme="minorHAnsi" w:cstheme="minorHAnsi"/>
                <w:lang w:eastAsia="pl-PL" w:bidi="en-US"/>
              </w:rPr>
              <w:t>Rozwój przedsiębiorczości w zakresie turystyki, rekreacji, kultury i przetwórstwa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</w:tr>
      <w:tr w:rsidR="000747D6" w:rsidRPr="00344D51" w:rsidTr="00C85DB6">
        <w:trPr>
          <w:trHeight w:val="589"/>
        </w:trPr>
        <w:tc>
          <w:tcPr>
            <w:tcW w:w="46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Operacje które założyły podniesienie kompetencji beneficjentów/ pracowników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</w:tc>
      </w:tr>
      <w:tr w:rsidR="000747D6" w:rsidRPr="00344D51" w:rsidTr="004F7CF8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Przedsięwzięciem 3.1.2:</w:t>
            </w:r>
            <w:r w:rsidRPr="00344D51">
              <w:rPr>
                <w:rFonts w:asciiTheme="minorHAnsi" w:eastAsia="Times New Roman" w:hAnsiTheme="minorHAnsi" w:cstheme="minorHAnsi"/>
                <w:lang w:eastAsia="pl-PL" w:bidi="en-US"/>
              </w:rPr>
              <w:t>Promocja obszaru LGD z wykorzystywaniem potencjału turystycznego i kulturowego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C85DB6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Inicjatywy promujące obszar LGD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C85DB6">
        <w:trPr>
          <w:trHeight w:val="589"/>
        </w:trPr>
        <w:tc>
          <w:tcPr>
            <w:tcW w:w="46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Zrealizowane projekty współpracy w tym projekty współpracy międzynarodowej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C85DB6">
        <w:trPr>
          <w:trHeight w:val="589"/>
        </w:trPr>
        <w:tc>
          <w:tcPr>
            <w:tcW w:w="46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LGD uczestniczące w projektach współpracy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4F7CF8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 xml:space="preserve">Przedsięwzięciem 3.1.3: </w:t>
            </w:r>
            <w:r w:rsidRPr="00344D51">
              <w:rPr>
                <w:rFonts w:asciiTheme="minorHAnsi" w:eastAsia="Times New Roman" w:hAnsiTheme="minorHAnsi" w:cstheme="minorHAnsi"/>
                <w:lang w:eastAsia="pl-PL" w:bidi="en-US"/>
              </w:rPr>
              <w:t>Rozwój infrastruktury i usług w zakresie turystyki i rekreacji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4F7CF8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Nowe lub zmodernizowane obiekty infrastruktury</w:t>
            </w:r>
            <w:r w:rsidR="0049620C">
              <w:rPr>
                <w:rFonts w:asciiTheme="minorHAnsi" w:eastAsia="Times New Roman" w:hAnsiTheme="minorHAnsi" w:cstheme="minorHAnsi"/>
                <w:lang w:eastAsia="ar-SA"/>
              </w:rPr>
              <w:t xml:space="preserve"> </w:t>
            </w: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turystycznej i rekreacyjnej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4F7CF8">
        <w:trPr>
          <w:trHeight w:val="58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Usługi związane z zakupem nowego sprzętu z zakresu turystyki i rekreacji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747D6" w:rsidRPr="00344D51" w:rsidRDefault="000747D6" w:rsidP="004F7CF8">
            <w:pPr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344D51">
              <w:rPr>
                <w:rFonts w:asciiTheme="minorHAnsi" w:eastAsia="Times New Roman" w:hAnsiTheme="minorHAnsi" w:cstheme="minorHAnsi"/>
                <w:lang w:eastAsia="ar-SA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0747D6" w:rsidP="004F7CF8">
            <w:pPr>
              <w:snapToGrid w:val="0"/>
              <w:spacing w:after="0"/>
              <w:ind w:right="-163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0747D6" w:rsidRPr="00344D51" w:rsidTr="00C85DB6">
        <w:trPr>
          <w:trHeight w:val="1396"/>
        </w:trPr>
        <w:tc>
          <w:tcPr>
            <w:tcW w:w="102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7D6" w:rsidRPr="00344D51" w:rsidRDefault="008E118D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C9D8D3" wp14:editId="428FC422">
                      <wp:simplePos x="0" y="0"/>
                      <wp:positionH relativeFrom="column">
                        <wp:posOffset>1154430</wp:posOffset>
                      </wp:positionH>
                      <wp:positionV relativeFrom="paragraph">
                        <wp:posOffset>-40005</wp:posOffset>
                      </wp:positionV>
                      <wp:extent cx="310515" cy="223520"/>
                      <wp:effectExtent l="0" t="0" r="13335" b="24130"/>
                      <wp:wrapNone/>
                      <wp:docPr id="167" name="Prostokąt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0515" cy="22352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7" o:spid="_x0000_s1026" style="position:absolute;margin-left:90.9pt;margin-top:-3.15pt;width:24.45pt;height:1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" filled="f" strokeweight="2pt">
                      <v:path arrowok="t"/>
                    </v:rect>
                  </w:pict>
                </mc:Fallback>
              </mc:AlternateContent>
            </w:r>
            <w:r w:rsidR="00297CCA"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O</w:t>
            </w:r>
            <w:r w:rsidR="000747D6"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peracja jest zgodna z LSR</w:t>
            </w:r>
          </w:p>
          <w:p w:rsidR="000747D6" w:rsidRPr="00344D51" w:rsidRDefault="008E118D" w:rsidP="004F7CF8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643002" wp14:editId="3E928688">
                      <wp:simplePos x="0" y="0"/>
                      <wp:positionH relativeFrom="column">
                        <wp:posOffset>1149350</wp:posOffset>
                      </wp:positionH>
                      <wp:positionV relativeFrom="paragraph">
                        <wp:posOffset>183515</wp:posOffset>
                      </wp:positionV>
                      <wp:extent cx="310515" cy="223520"/>
                      <wp:effectExtent l="0" t="0" r="13335" b="24130"/>
                      <wp:wrapNone/>
                      <wp:docPr id="168" name="Prostokąt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0515" cy="22352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8" o:spid="_x0000_s1026" style="position:absolute;margin-left:90.5pt;margin-top:14.45pt;width:24.45pt;height:1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" filled="f" strokeweight="2pt">
                      <v:path arrowok="t"/>
                    </v:rect>
                  </w:pict>
                </mc:Fallback>
              </mc:AlternateContent>
            </w:r>
          </w:p>
          <w:p w:rsidR="000747D6" w:rsidRPr="00344D51" w:rsidRDefault="00297CCA" w:rsidP="00297CCA">
            <w:pPr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 O</w:t>
            </w:r>
            <w:r w:rsidR="000747D6"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peracja nie jest zgodna z LSR</w:t>
            </w:r>
          </w:p>
        </w:tc>
      </w:tr>
    </w:tbl>
    <w:p w:rsidR="00727678" w:rsidRPr="00344D51" w:rsidRDefault="00727678" w:rsidP="0072767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2126"/>
        <w:gridCol w:w="7229"/>
      </w:tblGrid>
      <w:tr w:rsidR="00834FF4" w:rsidRPr="00344D51" w:rsidTr="004F7CF8">
        <w:trPr>
          <w:cantSplit/>
          <w:trHeight w:val="657"/>
        </w:trPr>
        <w:tc>
          <w:tcPr>
            <w:tcW w:w="851" w:type="dxa"/>
            <w:vMerge w:val="restart"/>
            <w:shd w:val="pct20" w:color="auto" w:fill="auto"/>
            <w:textDirection w:val="btLr"/>
            <w:vAlign w:val="center"/>
          </w:tcPr>
          <w:p w:rsidR="00834FF4" w:rsidRPr="00344D51" w:rsidRDefault="00834FF4" w:rsidP="004F7CF8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834FF4" w:rsidRPr="00344D51" w:rsidRDefault="00834FF4" w:rsidP="004F7CF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7229" w:type="dxa"/>
            <w:vAlign w:val="center"/>
          </w:tcPr>
          <w:p w:rsidR="00834FF4" w:rsidRPr="00344D51" w:rsidRDefault="00834FF4" w:rsidP="004F7CF8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834FF4" w:rsidRPr="00344D51" w:rsidTr="004F7CF8">
        <w:trPr>
          <w:trHeight w:val="657"/>
        </w:trPr>
        <w:tc>
          <w:tcPr>
            <w:tcW w:w="851" w:type="dxa"/>
            <w:vMerge/>
            <w:shd w:val="pct20" w:color="auto" w:fill="auto"/>
          </w:tcPr>
          <w:p w:rsidR="00834FF4" w:rsidRPr="00344D51" w:rsidRDefault="00834FF4" w:rsidP="004F7CF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834FF4" w:rsidRPr="00344D51" w:rsidRDefault="00834FF4" w:rsidP="004F7CF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7229" w:type="dxa"/>
            <w:vAlign w:val="center"/>
          </w:tcPr>
          <w:p w:rsidR="00834FF4" w:rsidRPr="00344D51" w:rsidRDefault="00834FF4" w:rsidP="004F7CF8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834FF4" w:rsidRPr="00344D51" w:rsidTr="004F7CF8">
        <w:trPr>
          <w:trHeight w:val="657"/>
        </w:trPr>
        <w:tc>
          <w:tcPr>
            <w:tcW w:w="851" w:type="dxa"/>
            <w:vMerge/>
            <w:shd w:val="pct20" w:color="auto" w:fill="auto"/>
          </w:tcPr>
          <w:p w:rsidR="00834FF4" w:rsidRPr="00344D51" w:rsidRDefault="00834FF4" w:rsidP="004F7CF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834FF4" w:rsidRPr="00344D51" w:rsidRDefault="00834FF4" w:rsidP="004F7CF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7229" w:type="dxa"/>
            <w:vAlign w:val="center"/>
          </w:tcPr>
          <w:p w:rsidR="00834FF4" w:rsidRPr="00344D51" w:rsidRDefault="00834FF4" w:rsidP="004F7CF8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</w:tbl>
    <w:p w:rsidR="00727678" w:rsidRPr="00344D51" w:rsidRDefault="00727678" w:rsidP="0072767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977"/>
        <w:gridCol w:w="1701"/>
        <w:gridCol w:w="1559"/>
      </w:tblGrid>
      <w:tr w:rsidR="00E554F1" w:rsidRPr="00344D51" w:rsidTr="0049620C">
        <w:trPr>
          <w:cantSplit/>
          <w:trHeight w:val="657"/>
        </w:trPr>
        <w:tc>
          <w:tcPr>
            <w:tcW w:w="3969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Czynność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Data:</w:t>
            </w: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Podpis:</w:t>
            </w: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Wstępna weryfikacja – pracownik Biura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Del="002328B2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Del="002328B2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</w:tbl>
    <w:p w:rsidR="00FC78C2" w:rsidRPr="00344D51" w:rsidRDefault="00FC78C2" w:rsidP="00FC78C2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FC78C2" w:rsidRPr="00344D51" w:rsidRDefault="00FC78C2" w:rsidP="00FC78C2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FC78C2" w:rsidRPr="00344D51" w:rsidRDefault="00FC78C2" w:rsidP="00FC78C2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344D51">
        <w:rPr>
          <w:rFonts w:asciiTheme="minorHAnsi" w:hAnsiTheme="minorHAnsi" w:cstheme="minorHAnsi"/>
          <w:b/>
          <w:u w:val="single"/>
        </w:rPr>
        <w:t xml:space="preserve">Uzasadnienie oceny zgodności </w:t>
      </w:r>
      <w:r w:rsidR="00DB001C" w:rsidRPr="00344D51">
        <w:rPr>
          <w:rFonts w:asciiTheme="minorHAnsi" w:hAnsiTheme="minorHAnsi" w:cstheme="minorHAnsi"/>
          <w:b/>
          <w:u w:val="single"/>
        </w:rPr>
        <w:t xml:space="preserve">operacji </w:t>
      </w:r>
      <w:r w:rsidRPr="00344D51">
        <w:rPr>
          <w:rFonts w:asciiTheme="minorHAnsi" w:hAnsiTheme="minorHAnsi" w:cstheme="minorHAnsi"/>
          <w:b/>
          <w:u w:val="single"/>
        </w:rPr>
        <w:t>z LSR:</w:t>
      </w:r>
    </w:p>
    <w:p w:rsidR="008956EC" w:rsidRPr="00344D51" w:rsidRDefault="008956EC" w:rsidP="00074A00">
      <w:pPr>
        <w:spacing w:after="0"/>
        <w:ind w:left="142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8956EC" w:rsidRPr="00344D51" w:rsidRDefault="008956EC" w:rsidP="00074A00">
      <w:pPr>
        <w:spacing w:after="0"/>
        <w:ind w:left="142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8956EC" w:rsidRPr="00344D51" w:rsidRDefault="008956EC" w:rsidP="00074A00">
      <w:pPr>
        <w:spacing w:after="0"/>
        <w:ind w:left="142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074A00" w:rsidRPr="00344D51" w:rsidRDefault="00CC6D29" w:rsidP="00074A00">
      <w:pPr>
        <w:spacing w:after="0"/>
        <w:ind w:left="14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44D51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D </w:t>
      </w:r>
      <w:r w:rsidR="00074A00" w:rsidRPr="00344D51">
        <w:rPr>
          <w:rFonts w:asciiTheme="minorHAnsi" w:hAnsiTheme="minorHAnsi" w:cstheme="minorHAnsi"/>
          <w:b/>
          <w:sz w:val="24"/>
          <w:szCs w:val="24"/>
          <w:u w:val="single"/>
        </w:rPr>
        <w:t>LOKALNE KRYTERIA OCENY OPERACJI</w:t>
      </w:r>
      <w:r w:rsidR="008D69C6" w:rsidRPr="00344D51">
        <w:rPr>
          <w:rFonts w:asciiTheme="minorHAnsi" w:hAnsiTheme="minorHAnsi" w:cstheme="minorHAnsi"/>
          <w:b/>
          <w:sz w:val="24"/>
          <w:szCs w:val="24"/>
          <w:u w:val="single"/>
        </w:rPr>
        <w:t xml:space="preserve"> (</w:t>
      </w:r>
      <w:r w:rsidRPr="00344D51">
        <w:rPr>
          <w:rFonts w:asciiTheme="minorHAnsi" w:eastAsia="Times New Roman" w:hAnsiTheme="minorHAnsi" w:cstheme="minorHAnsi"/>
          <w:b/>
          <w:u w:val="single"/>
          <w:lang w:eastAsia="pl-PL"/>
        </w:rPr>
        <w:t>wypełnia Członek Rady</w:t>
      </w:r>
      <w:r w:rsidR="008D69C6" w:rsidRPr="00344D51">
        <w:rPr>
          <w:rFonts w:asciiTheme="minorHAnsi" w:hAnsiTheme="minorHAnsi" w:cstheme="minorHAnsi"/>
          <w:b/>
          <w:sz w:val="24"/>
          <w:szCs w:val="24"/>
          <w:u w:val="single"/>
        </w:rPr>
        <w:t>)</w:t>
      </w:r>
      <w:r w:rsidR="00074A00" w:rsidRPr="00344D51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p w:rsidR="00492A87" w:rsidRPr="00344D51" w:rsidRDefault="00492A87" w:rsidP="00492A87">
      <w:pPr>
        <w:spacing w:after="0"/>
        <w:rPr>
          <w:rFonts w:asciiTheme="minorHAnsi" w:hAnsiTheme="minorHAnsi" w:cstheme="minorHAnsi"/>
          <w:b/>
          <w:sz w:val="16"/>
          <w:szCs w:val="16"/>
        </w:rPr>
      </w:pPr>
    </w:p>
    <w:p w:rsidR="00D4052E" w:rsidRPr="00344D51" w:rsidRDefault="00D4052E" w:rsidP="00492A87">
      <w:pPr>
        <w:spacing w:after="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7"/>
        <w:gridCol w:w="2490"/>
        <w:gridCol w:w="2503"/>
        <w:gridCol w:w="1041"/>
        <w:gridCol w:w="1051"/>
        <w:gridCol w:w="366"/>
        <w:gridCol w:w="2552"/>
      </w:tblGrid>
      <w:tr w:rsidR="00AF6F94" w:rsidRPr="00344D51" w:rsidTr="00D4052E">
        <w:trPr>
          <w:trHeight w:val="227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F94" w:rsidRPr="00344D51" w:rsidRDefault="00AF6F94" w:rsidP="00FC78C2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1. </w:t>
            </w:r>
            <w:r w:rsidR="00E82721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Wnioskodawca korzystał </w:t>
            </w:r>
            <w:r w:rsidR="00FC78C2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szkoleń doradztwa</w:t>
            </w:r>
            <w:r w:rsidR="00E82721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organizowan</w:t>
            </w:r>
            <w:r w:rsidR="00FC78C2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ego</w:t>
            </w:r>
            <w:r w:rsidR="00E82721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przez LGD:</w:t>
            </w:r>
          </w:p>
        </w:tc>
      </w:tr>
      <w:tr w:rsidR="00C650B6" w:rsidRPr="00344D51" w:rsidTr="00D4052E">
        <w:tc>
          <w:tcPr>
            <w:tcW w:w="6521" w:type="dxa"/>
            <w:gridSpan w:val="4"/>
            <w:tcBorders>
              <w:left w:val="single" w:sz="4" w:space="0" w:color="auto"/>
            </w:tcBorders>
          </w:tcPr>
          <w:p w:rsidR="00C650B6" w:rsidRPr="00344D51" w:rsidRDefault="00C650B6" w:rsidP="00E82721">
            <w:pPr>
              <w:spacing w:after="0"/>
              <w:ind w:left="14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650B6" w:rsidRPr="00344D51" w:rsidRDefault="00C650B6" w:rsidP="001A523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650B6" w:rsidRPr="00344D51" w:rsidRDefault="00C650B6" w:rsidP="00C650B6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Przyznana liczba punktów (maksymalnie </w:t>
            </w:r>
            <w:r w:rsidR="004C52DB" w:rsidRPr="00344D5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pkt):</w:t>
            </w:r>
          </w:p>
          <w:p w:rsidR="00C650B6" w:rsidRPr="00344D51" w:rsidRDefault="00C650B6" w:rsidP="00597617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</w:tr>
      <w:tr w:rsidR="00C650B6" w:rsidRPr="00344D51" w:rsidTr="00D4052E">
        <w:tc>
          <w:tcPr>
            <w:tcW w:w="6521" w:type="dxa"/>
            <w:gridSpan w:val="4"/>
            <w:tcBorders>
              <w:left w:val="single" w:sz="4" w:space="0" w:color="auto"/>
            </w:tcBorders>
          </w:tcPr>
          <w:p w:rsidR="00C650B6" w:rsidRPr="00344D51" w:rsidRDefault="00E82721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TAK </w:t>
            </w:r>
            <w:r w:rsidR="00FC78C2" w:rsidRPr="00344D51">
              <w:rPr>
                <w:rFonts w:asciiTheme="minorHAnsi" w:hAnsiTheme="minorHAnsi" w:cstheme="minorHAnsi"/>
              </w:rPr>
              <w:t>Uczestniczył w szkoleniu lub spotkaniu informacyjnym</w:t>
            </w:r>
          </w:p>
          <w:p w:rsidR="00C650B6" w:rsidRPr="00C85DB6" w:rsidRDefault="00FC78C2" w:rsidP="00C85DB6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TAK </w:t>
            </w:r>
            <w:r w:rsidRPr="00344D51">
              <w:rPr>
                <w:rFonts w:asciiTheme="minorHAnsi" w:hAnsiTheme="minorHAnsi" w:cstheme="minorHAnsi"/>
              </w:rPr>
              <w:t>Korzystał z doradztwa w Biurze LGD</w:t>
            </w:r>
          </w:p>
        </w:tc>
        <w:tc>
          <w:tcPr>
            <w:tcW w:w="1417" w:type="dxa"/>
            <w:gridSpan w:val="2"/>
            <w:vAlign w:val="center"/>
          </w:tcPr>
          <w:p w:rsidR="00C650B6" w:rsidRPr="00344D51" w:rsidRDefault="00C650B6" w:rsidP="001A523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- 2 pkt</w:t>
            </w:r>
          </w:p>
          <w:p w:rsidR="00C650B6" w:rsidRPr="00344D51" w:rsidRDefault="00C650B6" w:rsidP="00297CC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297CCA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pkt</w:t>
            </w:r>
          </w:p>
        </w:tc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B6" w:rsidRPr="00344D51" w:rsidRDefault="00C650B6" w:rsidP="00BB53D1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070E9" w:rsidRPr="00344D51" w:rsidTr="00D4052E">
        <w:tc>
          <w:tcPr>
            <w:tcW w:w="65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74A00" w:rsidRPr="00344D51" w:rsidRDefault="00074A00" w:rsidP="00FB337A">
            <w:pPr>
              <w:spacing w:after="120"/>
              <w:ind w:left="14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074A00" w:rsidRPr="00344D51" w:rsidRDefault="00074A00" w:rsidP="00025EE3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00" w:rsidRPr="00344D51" w:rsidRDefault="00074A00" w:rsidP="00BB53D1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43ADA" w:rsidRPr="00344D51" w:rsidTr="00D4052E">
        <w:trPr>
          <w:trHeight w:val="227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ADA" w:rsidRPr="00344D51" w:rsidRDefault="00043ADA" w:rsidP="004F7CF8">
            <w:pPr>
              <w:spacing w:after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Preferuje się Wnioskodawców korzystających ze wsparcia szkoleniowo-doradczego świadczonego przez pracowników biura LGD oraz podczas szkoleń</w:t>
            </w:r>
            <w:r w:rsidR="004F7CF8"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/spotkań informacyjnych</w:t>
            </w: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organizowanych w poszczególnych gminach </w:t>
            </w:r>
            <w:r w:rsidR="004F7CF8"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obszaru działania </w:t>
            </w: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LGD.</w:t>
            </w:r>
            <w:r w:rsidR="00297CCA"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297CCA" w:rsidRPr="00344D51">
              <w:rPr>
                <w:rFonts w:asciiTheme="minorHAnsi" w:hAnsiTheme="minorHAnsi" w:cstheme="minorHAnsi"/>
                <w:sz w:val="20"/>
                <w:szCs w:val="20"/>
              </w:rPr>
              <w:t>Doradztwo w biurze LGD dokumentowane jest kartą udzielonego doradztwa w zakresie przygotowania wniosku, natomiast udział w szkoleniu lub spotkaniu informacyjnym potwierdzony jest listą obecności.</w:t>
            </w:r>
          </w:p>
        </w:tc>
      </w:tr>
      <w:tr w:rsidR="006105AF" w:rsidRPr="00344D51" w:rsidTr="00D4052E">
        <w:trPr>
          <w:trHeight w:val="227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5AF" w:rsidRPr="00344D51" w:rsidRDefault="006105AF" w:rsidP="002E06C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2</w:t>
            </w:r>
            <w:r w:rsidR="002E06C0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. </w:t>
            </w:r>
            <w:r w:rsidR="00F01EAD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Czy w miejscowości, w której planowana jest inwestycja, </w:t>
            </w:r>
            <w:r w:rsidR="00642971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nie </w:t>
            </w:r>
            <w:r w:rsidR="00F01EAD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>istnieje infrastruktura społeczno-kulturalna lub turystyczno- rekreacyjna</w:t>
            </w:r>
          </w:p>
        </w:tc>
      </w:tr>
      <w:tr w:rsidR="006105AF" w:rsidRPr="00344D51" w:rsidTr="00F01EAD">
        <w:trPr>
          <w:trHeight w:val="806"/>
        </w:trPr>
        <w:tc>
          <w:tcPr>
            <w:tcW w:w="65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46F2C" w:rsidRPr="00344D51" w:rsidRDefault="00642971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istnieją</w:t>
            </w:r>
            <w:r w:rsidR="00F01EAD" w:rsidRPr="00344D5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więcej niż 2 obiekty</w:t>
            </w:r>
          </w:p>
          <w:p w:rsidR="00F01EAD" w:rsidRPr="00344D51" w:rsidRDefault="00F01EAD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istnieje </w:t>
            </w:r>
            <w:r w:rsidR="00642971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tylko 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1 obiekt</w:t>
            </w:r>
          </w:p>
          <w:p w:rsidR="00F01EAD" w:rsidRPr="00344D51" w:rsidRDefault="00F01EAD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nie istnieje żaden obiekt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6105AF" w:rsidRPr="00344D51" w:rsidRDefault="006105AF" w:rsidP="00A34E4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01EAD" w:rsidRPr="00344D5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246F2C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</w:t>
            </w:r>
          </w:p>
          <w:p w:rsidR="00246F2C" w:rsidRPr="00344D51" w:rsidRDefault="002E06C0" w:rsidP="00A34E4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01EAD" w:rsidRPr="00344D5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246F2C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 </w:t>
            </w:r>
          </w:p>
          <w:p w:rsidR="00246F2C" w:rsidRPr="00344D51" w:rsidRDefault="00F01EAD" w:rsidP="00A34E4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- 3 pkt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F01EAD" w:rsidRPr="00344D51" w:rsidRDefault="009B4480" w:rsidP="00F01EAD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Przyznana liczba pkt. (maks.</w:t>
            </w:r>
            <w:r w:rsidR="00C650B6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3 pkt): </w:t>
            </w:r>
            <w:r w:rsidR="006105AF" w:rsidRPr="00344D51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</w:tr>
      <w:tr w:rsidR="00F01EAD" w:rsidRPr="00344D51" w:rsidTr="00F01EAD">
        <w:trPr>
          <w:trHeight w:val="806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AD" w:rsidRPr="00344D51" w:rsidRDefault="00F01EAD" w:rsidP="00F01EAD">
            <w:pPr>
              <w:spacing w:after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Preferowane są wnioski, które przewidują realizację operacji inwestycyjnych w miejscowościach gdzie brakuje infrastruktury lub gdzie istniejąca infrastruktura jest niewystarczająca. Takie preferencje mają wpłynąć pozytywnie na zrównoważony rozwój terenu LGD z zakresie dostępu do ww. infrastruktury</w:t>
            </w:r>
          </w:p>
        </w:tc>
      </w:tr>
      <w:tr w:rsidR="00FB337A" w:rsidRPr="00344D51" w:rsidTr="00F01EAD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37A" w:rsidRPr="00344D51" w:rsidRDefault="00D97110" w:rsidP="005D5E6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3</w:t>
            </w:r>
            <w:r w:rsidR="001A523B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. </w:t>
            </w:r>
            <w:r w:rsidR="00412AA6" w:rsidRPr="00344D51">
              <w:rPr>
                <w:rFonts w:asciiTheme="minorHAnsi" w:hAnsiTheme="minorHAnsi" w:cstheme="minorHAnsi"/>
                <w:b/>
                <w:szCs w:val="24"/>
                <w:lang w:eastAsia="pl-PL"/>
              </w:rPr>
              <w:t>Obszar realizacji projektu:</w:t>
            </w:r>
          </w:p>
        </w:tc>
      </w:tr>
      <w:tr w:rsidR="007070E9" w:rsidRPr="00344D51" w:rsidTr="00D4052E">
        <w:tc>
          <w:tcPr>
            <w:tcW w:w="6521" w:type="dxa"/>
            <w:gridSpan w:val="4"/>
            <w:tcBorders>
              <w:left w:val="single" w:sz="4" w:space="0" w:color="auto"/>
            </w:tcBorders>
          </w:tcPr>
          <w:p w:rsidR="00025EE3" w:rsidRPr="00344D51" w:rsidRDefault="00412AA6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Miejscowość powyżej 5 tys. mieszkańców</w:t>
            </w:r>
          </w:p>
        </w:tc>
        <w:tc>
          <w:tcPr>
            <w:tcW w:w="1417" w:type="dxa"/>
            <w:gridSpan w:val="2"/>
            <w:vAlign w:val="center"/>
          </w:tcPr>
          <w:p w:rsidR="00025EE3" w:rsidRPr="00344D51" w:rsidRDefault="001A523B" w:rsidP="000B0737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0B0737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0 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pkt 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vAlign w:val="center"/>
          </w:tcPr>
          <w:p w:rsidR="00C650B6" w:rsidRPr="00344D51" w:rsidRDefault="00C650B6" w:rsidP="00C650B6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Przyznana</w:t>
            </w:r>
            <w:r w:rsidR="009B4480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liczba pkt. (maks.</w:t>
            </w:r>
            <w:r w:rsidR="000B0737" w:rsidRPr="00344D5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pkt):</w:t>
            </w:r>
          </w:p>
          <w:p w:rsidR="007070E9" w:rsidRPr="00344D51" w:rsidRDefault="00025EE3" w:rsidP="00597617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</w:tr>
      <w:tr w:rsidR="007070E9" w:rsidRPr="00344D51" w:rsidTr="000B0737">
        <w:trPr>
          <w:trHeight w:val="1013"/>
        </w:trPr>
        <w:tc>
          <w:tcPr>
            <w:tcW w:w="65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D5E6B" w:rsidRPr="00344D51" w:rsidRDefault="00412AA6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Miejscowość poniżej </w:t>
            </w:r>
            <w:r w:rsidR="008726C8" w:rsidRPr="00344D5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tys. mieszkańców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025EE3" w:rsidRPr="00344D51" w:rsidRDefault="005D5E6B" w:rsidP="000B0737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597617" w:rsidRPr="00344D5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</w:t>
            </w: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5EE3" w:rsidRPr="00344D51" w:rsidRDefault="00025EE3" w:rsidP="00BB53D1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25031" w:rsidRPr="00344D51" w:rsidTr="00F25031">
        <w:trPr>
          <w:trHeight w:val="811"/>
        </w:trPr>
        <w:tc>
          <w:tcPr>
            <w:tcW w:w="1049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31" w:rsidRPr="00344D51" w:rsidRDefault="00F25031" w:rsidP="00F2503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sz w:val="20"/>
                <w:szCs w:val="20"/>
              </w:rPr>
              <w:t>Preferuje się operacje realizowane na terenie miejscowości zamieszkałych przez mniej niż 5 tys. mieszkańców. Dotyczy miejscowości, w tym również miejscowości będących jednostkami pomocniczymi gmin (sołectwa, dzielnice lub osiedla ), opisanych liczbą mieszkańców zamieszkałych wg stanu na dzień 31 grudnia 2013 r., tj. zameldowanych na stałe lub czasowo.</w:t>
            </w:r>
          </w:p>
        </w:tc>
      </w:tr>
      <w:tr w:rsidR="001A523B" w:rsidRPr="00344D51" w:rsidTr="008726C8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23B" w:rsidRPr="00344D51" w:rsidRDefault="00C85DB6" w:rsidP="003A30EA">
            <w:pPr>
              <w:spacing w:before="120" w:after="0"/>
              <w:ind w:left="317" w:hanging="31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4</w:t>
            </w:r>
            <w:r w:rsidR="001A523B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.</w:t>
            </w:r>
            <w:r w:rsidR="003A30EA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Rea</w:t>
            </w:r>
            <w:r w:rsidR="00F94A5B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lizowana operacja wpływa aktywizująco na lokalną społeczność</w:t>
            </w:r>
          </w:p>
        </w:tc>
      </w:tr>
      <w:tr w:rsidR="001A523B" w:rsidRPr="00344D51" w:rsidTr="00D4052E">
        <w:tc>
          <w:tcPr>
            <w:tcW w:w="6521" w:type="dxa"/>
            <w:gridSpan w:val="4"/>
            <w:tcBorders>
              <w:left w:val="single" w:sz="4" w:space="0" w:color="auto"/>
            </w:tcBorders>
          </w:tcPr>
          <w:p w:rsidR="001A523B" w:rsidRPr="00344D51" w:rsidRDefault="00555DC5" w:rsidP="003D3633">
            <w:pPr>
              <w:numPr>
                <w:ilvl w:val="0"/>
                <w:numId w:val="2"/>
              </w:numPr>
              <w:spacing w:after="0"/>
              <w:ind w:left="1168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417" w:type="dxa"/>
            <w:gridSpan w:val="2"/>
            <w:vAlign w:val="center"/>
          </w:tcPr>
          <w:p w:rsidR="001A523B" w:rsidRPr="00344D51" w:rsidRDefault="001A523B" w:rsidP="00555DC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555DC5" w:rsidRPr="00344D5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D4052E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vAlign w:val="center"/>
          </w:tcPr>
          <w:p w:rsidR="001A523B" w:rsidRPr="00344D51" w:rsidRDefault="00C650B6" w:rsidP="00597617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Przyzna</w:t>
            </w:r>
            <w:r w:rsidR="00555DC5" w:rsidRPr="00344D51">
              <w:rPr>
                <w:rFonts w:asciiTheme="minorHAnsi" w:hAnsiTheme="minorHAnsi" w:cstheme="minorHAnsi"/>
                <w:sz w:val="24"/>
                <w:szCs w:val="24"/>
              </w:rPr>
              <w:t>na liczba punktów (maksymalnie 4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pkt): </w:t>
            </w:r>
            <w:r w:rsidR="001A523B" w:rsidRPr="00344D51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</w:tr>
      <w:tr w:rsidR="001A523B" w:rsidRPr="00344D51" w:rsidTr="00D4052E">
        <w:tc>
          <w:tcPr>
            <w:tcW w:w="6521" w:type="dxa"/>
            <w:gridSpan w:val="4"/>
            <w:tcBorders>
              <w:left w:val="single" w:sz="4" w:space="0" w:color="auto"/>
            </w:tcBorders>
          </w:tcPr>
          <w:p w:rsidR="003A31DD" w:rsidRPr="00344D51" w:rsidRDefault="00555DC5" w:rsidP="003D3633">
            <w:pPr>
              <w:pStyle w:val="Akapitzlist"/>
              <w:numPr>
                <w:ilvl w:val="0"/>
                <w:numId w:val="2"/>
              </w:numPr>
              <w:spacing w:after="0"/>
              <w:ind w:left="1310" w:hanging="23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1417" w:type="dxa"/>
            <w:gridSpan w:val="2"/>
            <w:vAlign w:val="center"/>
          </w:tcPr>
          <w:p w:rsidR="001A523B" w:rsidRPr="00344D51" w:rsidRDefault="001A523B" w:rsidP="00555DC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555DC5" w:rsidRPr="00344D5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802B94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  <w:vAlign w:val="center"/>
          </w:tcPr>
          <w:p w:rsidR="001A523B" w:rsidRPr="00344D51" w:rsidRDefault="001A523B" w:rsidP="00BB53D1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A523B" w:rsidRPr="00344D51" w:rsidTr="00D4052E">
        <w:trPr>
          <w:trHeight w:val="525"/>
        </w:trPr>
        <w:tc>
          <w:tcPr>
            <w:tcW w:w="65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A523B" w:rsidRPr="00344D51" w:rsidRDefault="001A523B" w:rsidP="00555DC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1A523B" w:rsidRPr="00344D51" w:rsidRDefault="001A523B" w:rsidP="00555DC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523B" w:rsidRPr="00344D51" w:rsidRDefault="001A523B" w:rsidP="00BB53D1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B0737" w:rsidRPr="00344D51" w:rsidTr="00727678">
        <w:trPr>
          <w:trHeight w:val="525"/>
        </w:trPr>
        <w:tc>
          <w:tcPr>
            <w:tcW w:w="1049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37" w:rsidRPr="00344D51" w:rsidRDefault="000B0737" w:rsidP="00F65BD4">
            <w:pPr>
              <w:spacing w:after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Preferowane projekty aktywizujące lokalną społeczność oraz integrującą </w:t>
            </w:r>
            <w:r w:rsidR="008726C8"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mieszkańców – integracja </w:t>
            </w:r>
            <w:proofErr w:type="spellStart"/>
            <w:r w:rsidR="008726C8"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między</w:t>
            </w: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społeczna</w:t>
            </w:r>
            <w:proofErr w:type="spellEnd"/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Ważny będzie opis sposobu użytkowania powstałej infrastruktury/obiektu tj. zaplanowane wydarzenia, imprezy zwłaszcza z udziałem lokalnych organizacji pozarządowych, grup społecznych, grup inicjatywnych, w tym osób </w:t>
            </w:r>
            <w:proofErr w:type="spellStart"/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defaworyzowanych</w:t>
            </w:r>
            <w:proofErr w:type="spellEnd"/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itp.</w:t>
            </w:r>
          </w:p>
        </w:tc>
      </w:tr>
      <w:tr w:rsidR="00C650B6" w:rsidRPr="00344D51" w:rsidTr="00D4052E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0B6" w:rsidRPr="00344D51" w:rsidRDefault="00C85DB6" w:rsidP="003B1615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5</w:t>
            </w:r>
            <w:r w:rsidR="00C650B6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. </w:t>
            </w:r>
            <w:r w:rsidR="003A31DD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Stopień przygotowania projektu do jego realizacji (załączniki dokumentujące: koncepcje, projekty, uzgodnienia, pozwolenia, etc.)</w:t>
            </w:r>
          </w:p>
        </w:tc>
      </w:tr>
      <w:tr w:rsidR="00C650B6" w:rsidRPr="00344D51" w:rsidTr="003A31DD">
        <w:trPr>
          <w:trHeight w:val="742"/>
        </w:trPr>
        <w:tc>
          <w:tcPr>
            <w:tcW w:w="65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A31DD" w:rsidRPr="00344D51" w:rsidRDefault="003A31DD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Operacja w fazie koncepcji (dokumentacja wymaga licznych uzupełnień)</w:t>
            </w:r>
          </w:p>
          <w:p w:rsidR="003A31DD" w:rsidRPr="00344D51" w:rsidRDefault="003A31DD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Operacja gotowa do realizacji (dokumentacja</w:t>
            </w:r>
            <w:r w:rsidR="005C572F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30FED" w:rsidRPr="00344D51">
              <w:rPr>
                <w:rFonts w:asciiTheme="minorHAnsi" w:hAnsiTheme="minorHAnsi" w:cstheme="minorHAnsi"/>
                <w:sz w:val="24"/>
                <w:szCs w:val="24"/>
              </w:rPr>
              <w:t>kompletna z listą załączników wymienionych we wniosku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3A31DD" w:rsidRPr="00344D51" w:rsidRDefault="00D4052E" w:rsidP="0085301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A31DD" w:rsidRPr="00344D5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</w:t>
            </w:r>
          </w:p>
          <w:p w:rsidR="003A31DD" w:rsidRPr="00344D51" w:rsidRDefault="003A31DD" w:rsidP="0085301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650B6" w:rsidRPr="00344D51" w:rsidRDefault="003A31DD" w:rsidP="003A31DD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- 3 pkt 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650B6" w:rsidRPr="00344D51" w:rsidRDefault="00C650B6" w:rsidP="0085301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Przyznana liczba punktów (maksymalnie </w:t>
            </w:r>
            <w:r w:rsidR="003A31DD" w:rsidRPr="00344D5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pkt):</w:t>
            </w:r>
          </w:p>
          <w:p w:rsidR="00C650B6" w:rsidRPr="00344D51" w:rsidRDefault="00C650B6" w:rsidP="0085301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………………………</w:t>
            </w:r>
          </w:p>
        </w:tc>
      </w:tr>
      <w:tr w:rsidR="003A31DD" w:rsidRPr="00344D51" w:rsidTr="003A31DD">
        <w:trPr>
          <w:trHeight w:val="742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DD" w:rsidRPr="00344D51" w:rsidRDefault="003A31DD" w:rsidP="00230FED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Preferowane są projekty przygotowane, z opracowaną dokumentacją, które są gotowe do realizacji po przyznani dotacji. Kryterium to ma wykluczać projekty, które mogłyby odpaść na etapie oceny w UM, co przekładałoby się na długotrwałe blokowanie przez nie budżetu LSR, bez możliwości jego realizacji.</w:t>
            </w:r>
          </w:p>
        </w:tc>
      </w:tr>
      <w:tr w:rsidR="00C650B6" w:rsidRPr="00344D51" w:rsidTr="003A31DD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0B6" w:rsidRPr="00344D51" w:rsidRDefault="00C85DB6" w:rsidP="003A31DD">
            <w:pPr>
              <w:spacing w:before="120" w:after="0"/>
              <w:ind w:left="317" w:hanging="31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6</w:t>
            </w:r>
            <w:r w:rsidR="00C650B6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. </w:t>
            </w:r>
            <w:r w:rsidR="009B4480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Operacja zakłada wykorzystania lokalnego dziedzictwa kulturowego i/lub historycznego, i/lub przyrodniczego.</w:t>
            </w:r>
          </w:p>
        </w:tc>
      </w:tr>
      <w:tr w:rsidR="00C650B6" w:rsidRPr="00344D51" w:rsidTr="00D4052E">
        <w:tc>
          <w:tcPr>
            <w:tcW w:w="5480" w:type="dxa"/>
            <w:gridSpan w:val="3"/>
            <w:tcBorders>
              <w:left w:val="single" w:sz="4" w:space="0" w:color="auto"/>
            </w:tcBorders>
          </w:tcPr>
          <w:p w:rsidR="00C650B6" w:rsidRPr="00344D51" w:rsidRDefault="009B4480" w:rsidP="003D3633">
            <w:pPr>
              <w:numPr>
                <w:ilvl w:val="0"/>
                <w:numId w:val="2"/>
              </w:numPr>
              <w:spacing w:after="0"/>
              <w:ind w:left="1168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:rsidR="003A31DD" w:rsidRPr="00344D51" w:rsidRDefault="009B4480" w:rsidP="003D3633">
            <w:pPr>
              <w:numPr>
                <w:ilvl w:val="0"/>
                <w:numId w:val="2"/>
              </w:numPr>
              <w:spacing w:after="0"/>
              <w:ind w:left="1168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  <w:p w:rsidR="00C650B6" w:rsidRPr="00344D51" w:rsidRDefault="00C650B6" w:rsidP="009B4480">
            <w:pPr>
              <w:spacing w:after="0"/>
              <w:ind w:left="116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C650B6" w:rsidRPr="00344D51" w:rsidRDefault="00C650B6" w:rsidP="0085301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B4480" w:rsidRPr="00344D5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</w:t>
            </w:r>
          </w:p>
          <w:p w:rsidR="003A31DD" w:rsidRPr="00344D51" w:rsidRDefault="00C650B6" w:rsidP="009B448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B4480" w:rsidRPr="00344D5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</w:t>
            </w:r>
          </w:p>
        </w:tc>
        <w:tc>
          <w:tcPr>
            <w:tcW w:w="2918" w:type="dxa"/>
            <w:gridSpan w:val="2"/>
            <w:tcBorders>
              <w:right w:val="single" w:sz="4" w:space="0" w:color="auto"/>
            </w:tcBorders>
            <w:vAlign w:val="center"/>
          </w:tcPr>
          <w:p w:rsidR="00C650B6" w:rsidRPr="00344D51" w:rsidRDefault="00C650B6" w:rsidP="0085301F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Przyznana liczba punktów</w:t>
            </w:r>
            <w:r w:rsidR="009B4480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(maksymalnie 4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pkt):</w:t>
            </w:r>
          </w:p>
          <w:p w:rsidR="00C650B6" w:rsidRPr="00344D51" w:rsidRDefault="00C650B6" w:rsidP="0085301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………………………</w:t>
            </w:r>
          </w:p>
        </w:tc>
      </w:tr>
      <w:tr w:rsidR="00555DC5" w:rsidRPr="00344D51" w:rsidTr="00727678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DC5" w:rsidRPr="00344D51" w:rsidRDefault="00555DC5" w:rsidP="00555DC5">
            <w:pPr>
              <w:spacing w:before="120" w:after="0"/>
              <w:ind w:left="34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Preferuje się operacje, które w znacznym stopniu przyczyniają się do rozwoju turystyki i rekreacji oraz zachowania dziedzictwa kulturowego na obszarze LGD. </w:t>
            </w:r>
          </w:p>
        </w:tc>
      </w:tr>
      <w:tr w:rsidR="00230FED" w:rsidRPr="00344D51" w:rsidTr="00727678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FED" w:rsidRPr="00344D51" w:rsidRDefault="00C85DB6" w:rsidP="00230FED">
            <w:pPr>
              <w:spacing w:before="120" w:after="0"/>
              <w:ind w:left="720" w:hanging="68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7</w:t>
            </w:r>
            <w:r w:rsidR="00230FED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. </w:t>
            </w:r>
            <w:r w:rsidR="00230FED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>Projekt skierowany do grupy beneficjentów końcowych:</w:t>
            </w:r>
          </w:p>
        </w:tc>
      </w:tr>
      <w:tr w:rsidR="00230FED" w:rsidRPr="00344D51" w:rsidTr="00727678">
        <w:trPr>
          <w:trHeight w:val="80"/>
        </w:trPr>
        <w:tc>
          <w:tcPr>
            <w:tcW w:w="6521" w:type="dxa"/>
            <w:gridSpan w:val="4"/>
            <w:tcBorders>
              <w:left w:val="single" w:sz="4" w:space="0" w:color="auto"/>
            </w:tcBorders>
          </w:tcPr>
          <w:p w:rsidR="00230FED" w:rsidRPr="00344D51" w:rsidRDefault="00D677D4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Osób poniżej 35 roku życia </w:t>
            </w:r>
          </w:p>
          <w:p w:rsidR="00230FED" w:rsidRPr="00344D51" w:rsidRDefault="00D677D4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Osób powyżej 50 roku życia</w:t>
            </w:r>
          </w:p>
        </w:tc>
        <w:tc>
          <w:tcPr>
            <w:tcW w:w="1417" w:type="dxa"/>
            <w:gridSpan w:val="2"/>
            <w:vAlign w:val="center"/>
          </w:tcPr>
          <w:p w:rsidR="00230FED" w:rsidRPr="00344D51" w:rsidRDefault="00D677D4" w:rsidP="0072767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7585D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r w:rsidR="00230FED" w:rsidRPr="00344D51">
              <w:rPr>
                <w:rFonts w:asciiTheme="minorHAnsi" w:hAnsiTheme="minorHAnsi" w:cstheme="minorHAnsi"/>
                <w:sz w:val="24"/>
                <w:szCs w:val="24"/>
              </w:rPr>
              <w:t>pkt</w:t>
            </w:r>
          </w:p>
          <w:p w:rsidR="00230FED" w:rsidRPr="00344D51" w:rsidRDefault="00230FED" w:rsidP="00A7585D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7585D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pkt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vAlign w:val="center"/>
          </w:tcPr>
          <w:p w:rsidR="00230FED" w:rsidRPr="00344D51" w:rsidRDefault="00230FED" w:rsidP="00A7585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Przyzna</w:t>
            </w:r>
            <w:r w:rsidR="00D677D4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na liczba punktów (maksymalnie </w:t>
            </w:r>
            <w:r w:rsidR="00A7585D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6 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pkt): ………………</w:t>
            </w:r>
          </w:p>
        </w:tc>
      </w:tr>
      <w:tr w:rsidR="00230FED" w:rsidRPr="00344D51" w:rsidTr="00727678">
        <w:trPr>
          <w:trHeight w:val="184"/>
        </w:trPr>
        <w:tc>
          <w:tcPr>
            <w:tcW w:w="65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30FED" w:rsidRPr="00344D51" w:rsidRDefault="00230FED" w:rsidP="003D3633">
            <w:pPr>
              <w:pStyle w:val="Akapitzlist"/>
              <w:numPr>
                <w:ilvl w:val="0"/>
                <w:numId w:val="5"/>
              </w:numPr>
              <w:spacing w:after="0"/>
              <w:ind w:firstLine="307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Kobiet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30FED" w:rsidRPr="00344D51" w:rsidRDefault="00D677D4" w:rsidP="00A7585D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7585D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r w:rsidR="00230FED" w:rsidRPr="00344D51">
              <w:rPr>
                <w:rFonts w:asciiTheme="minorHAnsi" w:hAnsiTheme="minorHAnsi" w:cstheme="minorHAnsi"/>
                <w:sz w:val="24"/>
                <w:szCs w:val="24"/>
              </w:rPr>
              <w:t>pkt</w:t>
            </w: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30FED" w:rsidRPr="00344D51" w:rsidRDefault="00230FED" w:rsidP="00727678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55DC5" w:rsidRPr="00344D51" w:rsidTr="00727678">
        <w:trPr>
          <w:trHeight w:val="184"/>
        </w:trPr>
        <w:tc>
          <w:tcPr>
            <w:tcW w:w="1049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C5" w:rsidRPr="00344D51" w:rsidRDefault="00555DC5" w:rsidP="00555DC5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sz w:val="20"/>
                <w:szCs w:val="20"/>
              </w:rPr>
              <w:t xml:space="preserve">Preferowane będą operacje ukierunkowane na zaspokojenie potrzeb osób z grup </w:t>
            </w:r>
            <w:proofErr w:type="spellStart"/>
            <w:r w:rsidRPr="00344D51">
              <w:rPr>
                <w:rFonts w:asciiTheme="minorHAnsi" w:hAnsiTheme="minorHAnsi" w:cstheme="minorHAnsi"/>
                <w:sz w:val="20"/>
                <w:szCs w:val="20"/>
              </w:rPr>
              <w:t>defaworyzowanych</w:t>
            </w:r>
            <w:proofErr w:type="spellEnd"/>
            <w:r w:rsidRPr="00344D51">
              <w:rPr>
                <w:rFonts w:asciiTheme="minorHAnsi" w:hAnsiTheme="minorHAnsi" w:cstheme="minorHAnsi"/>
                <w:sz w:val="20"/>
                <w:szCs w:val="20"/>
              </w:rPr>
              <w:t xml:space="preserve"> określonych w LSR.</w:t>
            </w:r>
          </w:p>
        </w:tc>
      </w:tr>
      <w:tr w:rsidR="00E506DE" w:rsidRPr="00344D51" w:rsidTr="00D4052E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6DE" w:rsidRPr="00344D51" w:rsidRDefault="00C85DB6" w:rsidP="00555DC5">
            <w:pPr>
              <w:spacing w:before="120" w:after="0"/>
              <w:ind w:left="720" w:hanging="68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8</w:t>
            </w:r>
            <w:r w:rsidR="00E506DE" w:rsidRPr="00344D5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. </w:t>
            </w:r>
            <w:r w:rsidR="00E506DE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Operacja </w:t>
            </w:r>
            <w:r w:rsidR="00555DC5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>ma charakter innowacyjny</w:t>
            </w:r>
            <w:r w:rsidR="00E506DE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(zgodnie z wytycznymi dot. innowacyjności zawartymi </w:t>
            </w:r>
            <w:r w:rsidR="00555DC5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>w LSR)</w:t>
            </w:r>
            <w:r w:rsidR="00E506DE" w:rsidRPr="00344D5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E506DE" w:rsidRPr="00344D51" w:rsidTr="00D4052E">
        <w:trPr>
          <w:trHeight w:val="80"/>
        </w:trPr>
        <w:tc>
          <w:tcPr>
            <w:tcW w:w="6521" w:type="dxa"/>
            <w:gridSpan w:val="4"/>
            <w:tcBorders>
              <w:left w:val="single" w:sz="4" w:space="0" w:color="auto"/>
            </w:tcBorders>
          </w:tcPr>
          <w:p w:rsidR="00C650B6" w:rsidRPr="00344D51" w:rsidRDefault="003A31DD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:rsidR="00E506DE" w:rsidRPr="00344D51" w:rsidRDefault="003A31DD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1417" w:type="dxa"/>
            <w:gridSpan w:val="2"/>
            <w:vAlign w:val="center"/>
          </w:tcPr>
          <w:p w:rsidR="00C650B6" w:rsidRPr="00344D51" w:rsidRDefault="00E506DE" w:rsidP="001B23D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677D4" w:rsidRPr="00344D5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C650B6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</w:t>
            </w:r>
          </w:p>
          <w:p w:rsidR="00E506DE" w:rsidRPr="00344D51" w:rsidRDefault="00C650B6" w:rsidP="003A31DD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A31DD"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0 </w:t>
            </w:r>
            <w:r w:rsidR="00E506DE" w:rsidRPr="00344D51">
              <w:rPr>
                <w:rFonts w:asciiTheme="minorHAnsi" w:hAnsiTheme="minorHAnsi" w:cstheme="minorHAnsi"/>
                <w:sz w:val="24"/>
                <w:szCs w:val="24"/>
              </w:rPr>
              <w:t>pkt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vAlign w:val="center"/>
          </w:tcPr>
          <w:p w:rsidR="00E506DE" w:rsidRPr="00344D51" w:rsidRDefault="00C650B6" w:rsidP="003A31D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Przyznana liczba punktów (maksymalnie </w:t>
            </w:r>
            <w:r w:rsidR="00D677D4" w:rsidRPr="00344D5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344D51">
              <w:rPr>
                <w:rFonts w:asciiTheme="minorHAnsi" w:hAnsiTheme="minorHAnsi" w:cstheme="minorHAnsi"/>
                <w:sz w:val="24"/>
                <w:szCs w:val="24"/>
              </w:rPr>
              <w:t xml:space="preserve"> pkt): </w:t>
            </w:r>
            <w:r w:rsidR="00E506DE" w:rsidRPr="00344D51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</w:tr>
      <w:tr w:rsidR="00E506DE" w:rsidRPr="00344D51" w:rsidTr="003A31DD">
        <w:trPr>
          <w:trHeight w:val="184"/>
        </w:trPr>
        <w:tc>
          <w:tcPr>
            <w:tcW w:w="65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506DE" w:rsidRPr="00344D51" w:rsidRDefault="00E506DE" w:rsidP="007070E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E506DE" w:rsidRPr="00344D51" w:rsidRDefault="00E506DE" w:rsidP="00B52803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06DE" w:rsidRPr="00344D51" w:rsidRDefault="00E506DE" w:rsidP="00BB53D1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A31DD" w:rsidRPr="00344D51" w:rsidTr="00A61D93">
        <w:trPr>
          <w:trHeight w:val="1033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31DD" w:rsidRPr="00344D51" w:rsidRDefault="003A30EA" w:rsidP="00A61D9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Przez innowacyjność premiowaną w Lokalnej Strategii Rozwoju LGD „RAZEM KU LEPSZEJ PRZYSZŁOŚCI” rozumie się nowy sposób wykorzystania lub zmobilizowania istniejących zasobów przyrodniczych w postaci osobliwości przyrody nieożywionej, historycznych i kulturowych związanych z walkami powstańczymi Powstania Styczniowego i Listopadowego, a także I </w:t>
            </w:r>
            <w:proofErr w:type="spellStart"/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proofErr w:type="spellEnd"/>
            <w:r w:rsidRPr="00344D5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II Wojny Światowej oraz życiorysu i twórczości Henryka Sienkiewicza.</w:t>
            </w:r>
          </w:p>
        </w:tc>
      </w:tr>
      <w:tr w:rsidR="00452189" w:rsidRPr="00344D51" w:rsidTr="00452189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2189" w:rsidRPr="00344D51" w:rsidRDefault="00C85DB6" w:rsidP="00452189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</w:rPr>
              <w:t>9</w:t>
            </w:r>
            <w:r w:rsidR="00452189" w:rsidRPr="00344D51">
              <w:rPr>
                <w:rFonts w:asciiTheme="minorHAnsi" w:hAnsiTheme="minorHAnsi" w:cstheme="minorHAnsi"/>
                <w:b/>
                <w:i/>
              </w:rPr>
              <w:t xml:space="preserve">. Operacja obejmuje zastosowanie rozwiązań sprzyjających ochronie środowiska </w:t>
            </w:r>
            <w:r w:rsidR="00555DC5" w:rsidRPr="00344D51">
              <w:rPr>
                <w:rFonts w:asciiTheme="minorHAnsi" w:hAnsiTheme="minorHAnsi" w:cstheme="minorHAnsi"/>
                <w:b/>
                <w:i/>
              </w:rPr>
              <w:t>i/</w:t>
            </w:r>
            <w:r w:rsidR="00452189" w:rsidRPr="00344D51">
              <w:rPr>
                <w:rFonts w:asciiTheme="minorHAnsi" w:hAnsiTheme="minorHAnsi" w:cstheme="minorHAnsi"/>
                <w:b/>
                <w:i/>
              </w:rPr>
              <w:t xml:space="preserve">lub </w:t>
            </w:r>
            <w:r w:rsidR="00555DC5" w:rsidRPr="00344D51">
              <w:rPr>
                <w:rFonts w:asciiTheme="minorHAnsi" w:hAnsiTheme="minorHAnsi" w:cstheme="minorHAnsi"/>
                <w:b/>
                <w:i/>
              </w:rPr>
              <w:t>przeciwdziałaniu zmianom</w:t>
            </w:r>
            <w:r w:rsidR="00452189" w:rsidRPr="00344D51">
              <w:rPr>
                <w:rFonts w:asciiTheme="minorHAnsi" w:hAnsiTheme="minorHAnsi" w:cstheme="minorHAnsi"/>
                <w:b/>
                <w:i/>
              </w:rPr>
              <w:t xml:space="preserve"> klimatu</w:t>
            </w:r>
          </w:p>
        </w:tc>
      </w:tr>
      <w:tr w:rsidR="00452189" w:rsidRPr="00344D51" w:rsidTr="00452189">
        <w:trPr>
          <w:trHeight w:val="428"/>
        </w:trPr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452189" w:rsidRPr="00344D51" w:rsidRDefault="00452189" w:rsidP="003D363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17" w:type="dxa"/>
            <w:gridSpan w:val="2"/>
            <w:vAlign w:val="center"/>
          </w:tcPr>
          <w:p w:rsidR="00452189" w:rsidRPr="00344D51" w:rsidRDefault="00A7585D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 xml:space="preserve">2 </w:t>
            </w:r>
            <w:r w:rsidR="00452189" w:rsidRPr="00344D51">
              <w:rPr>
                <w:rFonts w:asciiTheme="minorHAnsi" w:hAnsiTheme="minorHAnsi" w:cstheme="minorHAnsi"/>
              </w:rPr>
              <w:t>pkt.</w:t>
            </w: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000000"/>
            </w:tcBorders>
            <w:vAlign w:val="center"/>
          </w:tcPr>
          <w:p w:rsidR="00452189" w:rsidRPr="00344D51" w:rsidRDefault="00452189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 xml:space="preserve">Przyznana liczba pkt(maks. </w:t>
            </w:r>
            <w:r w:rsidR="00A7585D" w:rsidRPr="00344D51">
              <w:rPr>
                <w:rFonts w:asciiTheme="minorHAnsi" w:hAnsiTheme="minorHAnsi" w:cstheme="minorHAnsi"/>
              </w:rPr>
              <w:t>2</w:t>
            </w:r>
            <w:r w:rsidRPr="00344D51">
              <w:rPr>
                <w:rFonts w:asciiTheme="minorHAnsi" w:hAnsiTheme="minorHAnsi" w:cstheme="minorHAnsi"/>
              </w:rPr>
              <w:t xml:space="preserve"> pkt):</w:t>
            </w:r>
          </w:p>
          <w:p w:rsidR="00452189" w:rsidRPr="00344D51" w:rsidRDefault="00452189" w:rsidP="00727678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344D51">
              <w:rPr>
                <w:rFonts w:asciiTheme="minorHAnsi" w:hAnsiTheme="minorHAnsi" w:cstheme="minorHAnsi"/>
              </w:rPr>
              <w:t>…………….</w:t>
            </w:r>
          </w:p>
        </w:tc>
      </w:tr>
      <w:tr w:rsidR="00452189" w:rsidRPr="00344D51" w:rsidTr="00452189">
        <w:tc>
          <w:tcPr>
            <w:tcW w:w="65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52189" w:rsidRPr="00344D51" w:rsidRDefault="00452189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:rsidR="00452189" w:rsidRPr="00344D51" w:rsidRDefault="00452189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0 pkt.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2189" w:rsidRPr="00344D51" w:rsidRDefault="00452189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55DC5" w:rsidRPr="00344D51" w:rsidTr="00727678">
        <w:tc>
          <w:tcPr>
            <w:tcW w:w="1049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C5" w:rsidRPr="00344D51" w:rsidRDefault="00555DC5" w:rsidP="004C52DB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sz w:val="20"/>
                <w:szCs w:val="20"/>
              </w:rPr>
              <w:t xml:space="preserve">Premiowane będą operacje, które w jak największym stopniu przewidują zastosowanie rozwiązań sprzyjających ochronie środowiska lub przeciwdziałanie zmianom klimatu. Wnioskodawca powinien szczegółowo uzasadniać fakt spełniania kryterium, </w:t>
            </w:r>
          </w:p>
        </w:tc>
      </w:tr>
      <w:tr w:rsidR="00A61D93" w:rsidRPr="00344D51" w:rsidTr="00727678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1D93" w:rsidRPr="00344D51" w:rsidRDefault="00A61D93" w:rsidP="00C85DB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b/>
                <w:i/>
              </w:rPr>
              <w:t>1</w:t>
            </w:r>
            <w:r w:rsidR="00C85DB6">
              <w:rPr>
                <w:rFonts w:asciiTheme="minorHAnsi" w:hAnsiTheme="minorHAnsi" w:cstheme="minorHAnsi"/>
                <w:b/>
                <w:i/>
              </w:rPr>
              <w:t>0</w:t>
            </w:r>
            <w:r w:rsidRPr="00344D51">
              <w:rPr>
                <w:rFonts w:asciiTheme="minorHAnsi" w:hAnsiTheme="minorHAnsi" w:cstheme="minorHAnsi"/>
                <w:b/>
                <w:i/>
              </w:rPr>
              <w:t xml:space="preserve">. </w:t>
            </w:r>
            <w:r w:rsidR="00555DC5" w:rsidRPr="00344D51">
              <w:rPr>
                <w:rFonts w:asciiTheme="minorHAnsi" w:hAnsiTheme="minorHAnsi" w:cstheme="minorHAnsi"/>
                <w:b/>
                <w:i/>
              </w:rPr>
              <w:t xml:space="preserve">Zasięg realizacji operacji </w:t>
            </w:r>
          </w:p>
        </w:tc>
      </w:tr>
      <w:tr w:rsidR="00A61D93" w:rsidRPr="00344D51" w:rsidTr="00B137B5">
        <w:trPr>
          <w:trHeight w:val="428"/>
        </w:trPr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A61D93" w:rsidRPr="00344D51" w:rsidRDefault="00555DC5" w:rsidP="003D363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operacja realizowana na obszarze całego LGD</w:t>
            </w:r>
          </w:p>
        </w:tc>
        <w:tc>
          <w:tcPr>
            <w:tcW w:w="1417" w:type="dxa"/>
            <w:gridSpan w:val="2"/>
            <w:vAlign w:val="center"/>
          </w:tcPr>
          <w:p w:rsidR="00A61D93" w:rsidRPr="00344D51" w:rsidRDefault="00A61D93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2 pkt.</w:t>
            </w: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000000"/>
            </w:tcBorders>
            <w:vAlign w:val="center"/>
          </w:tcPr>
          <w:p w:rsidR="00A61D93" w:rsidRPr="00344D51" w:rsidRDefault="00A61D93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Przyznana liczba pkt(maks. 2 pkt):</w:t>
            </w:r>
          </w:p>
          <w:p w:rsidR="00A61D93" w:rsidRPr="00344D51" w:rsidRDefault="00A61D93" w:rsidP="00727678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344D51">
              <w:rPr>
                <w:rFonts w:asciiTheme="minorHAnsi" w:hAnsiTheme="minorHAnsi" w:cstheme="minorHAnsi"/>
              </w:rPr>
              <w:t>…………….</w:t>
            </w:r>
          </w:p>
        </w:tc>
      </w:tr>
      <w:tr w:rsidR="00A61D93" w:rsidRPr="00344D51" w:rsidTr="00A61D93"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A61D93" w:rsidRPr="00344D51" w:rsidRDefault="00555DC5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operacja realizowana na obszarze całej gminy</w:t>
            </w:r>
          </w:p>
        </w:tc>
        <w:tc>
          <w:tcPr>
            <w:tcW w:w="1417" w:type="dxa"/>
            <w:gridSpan w:val="2"/>
            <w:vAlign w:val="center"/>
          </w:tcPr>
          <w:p w:rsidR="00A61D93" w:rsidRPr="00344D51" w:rsidRDefault="00A61D93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1 pkt.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A61D93" w:rsidRPr="00344D51" w:rsidRDefault="00A61D93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61D93" w:rsidRPr="00344D51" w:rsidTr="00555DC5"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A61D93" w:rsidRPr="00344D51" w:rsidRDefault="00555DC5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operacja realizowana na obszarze jednej miejscowości</w:t>
            </w:r>
          </w:p>
        </w:tc>
        <w:tc>
          <w:tcPr>
            <w:tcW w:w="1417" w:type="dxa"/>
            <w:gridSpan w:val="2"/>
            <w:vAlign w:val="center"/>
          </w:tcPr>
          <w:p w:rsidR="00A61D93" w:rsidRPr="00344D51" w:rsidRDefault="00A61D93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0 pkt</w:t>
            </w:r>
          </w:p>
        </w:tc>
        <w:tc>
          <w:tcPr>
            <w:tcW w:w="2552" w:type="dxa"/>
            <w:tcBorders>
              <w:left w:val="nil"/>
              <w:right w:val="single" w:sz="4" w:space="0" w:color="000000"/>
            </w:tcBorders>
            <w:vAlign w:val="center"/>
          </w:tcPr>
          <w:p w:rsidR="00A61D93" w:rsidRPr="00344D51" w:rsidRDefault="00A61D93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55DC5" w:rsidRPr="00344D51" w:rsidTr="00B137B5">
        <w:tc>
          <w:tcPr>
            <w:tcW w:w="65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555DC5" w:rsidRPr="00344D51" w:rsidRDefault="00555DC5" w:rsidP="00555DC5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:rsidR="00555DC5" w:rsidRPr="00344D51" w:rsidRDefault="00555DC5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5DC5" w:rsidRPr="00344D51" w:rsidRDefault="00555DC5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55DC5" w:rsidRPr="00344D51" w:rsidTr="00980ABC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DC5" w:rsidRPr="00344D51" w:rsidRDefault="00555DC5" w:rsidP="0072767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4D51">
              <w:rPr>
                <w:rFonts w:asciiTheme="minorHAnsi" w:hAnsiTheme="minorHAnsi" w:cstheme="minorHAnsi"/>
                <w:sz w:val="20"/>
                <w:szCs w:val="20"/>
              </w:rPr>
              <w:t xml:space="preserve">Premiowane będą operacje promujące LSR i LGD. Wnioskodawcy powinni uzasadnić we wniosku w jaki sposób będą </w:t>
            </w:r>
            <w:r w:rsidRPr="00344D5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informowali społeczność o otrzymanej pomocy za pośrednictwem LGD „RAZEM”</w:t>
            </w:r>
          </w:p>
        </w:tc>
      </w:tr>
      <w:tr w:rsidR="00980ABC" w:rsidRPr="00344D51" w:rsidTr="00980ABC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ABC" w:rsidRPr="00344D51" w:rsidRDefault="00043ADA" w:rsidP="00C85DB6">
            <w:p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  <w:b/>
              </w:rPr>
              <w:lastRenderedPageBreak/>
              <w:t>1</w:t>
            </w:r>
            <w:r w:rsidR="00C85DB6">
              <w:rPr>
                <w:rFonts w:asciiTheme="minorHAnsi" w:hAnsiTheme="minorHAnsi" w:cstheme="minorHAnsi"/>
                <w:b/>
              </w:rPr>
              <w:t>1</w:t>
            </w:r>
            <w:r w:rsidRPr="00344D51">
              <w:rPr>
                <w:rFonts w:asciiTheme="minorHAnsi" w:hAnsiTheme="minorHAnsi" w:cstheme="minorHAnsi"/>
                <w:b/>
              </w:rPr>
              <w:t>.</w:t>
            </w:r>
            <w:r w:rsidR="00980ABC" w:rsidRPr="00344D51">
              <w:rPr>
                <w:rFonts w:asciiTheme="minorHAnsi" w:hAnsiTheme="minorHAnsi" w:cstheme="minorHAnsi"/>
                <w:b/>
              </w:rPr>
              <w:t>Operacja zapewnia zintegrowanie</w:t>
            </w:r>
          </w:p>
        </w:tc>
      </w:tr>
      <w:tr w:rsidR="00980ABC" w:rsidRPr="00344D51" w:rsidTr="00727678">
        <w:trPr>
          <w:trHeight w:val="428"/>
        </w:trPr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980ABC" w:rsidRPr="00344D51" w:rsidRDefault="00980ABC" w:rsidP="003D363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zintegrowanie metod</w:t>
            </w:r>
            <w:r w:rsidR="00D677D4" w:rsidRPr="00344D51">
              <w:rPr>
                <w:rFonts w:asciiTheme="minorHAnsi" w:hAnsiTheme="minorHAnsi" w:cstheme="minorHAnsi"/>
              </w:rPr>
              <w:t>, sektorów i partnerów</w:t>
            </w:r>
            <w:r w:rsidRPr="00344D51">
              <w:rPr>
                <w:rFonts w:asciiTheme="minorHAnsi" w:hAnsiTheme="minorHAnsi" w:cstheme="minorHAnsi"/>
              </w:rPr>
              <w:t xml:space="preserve"> stosowanych przy realizacji operacji</w:t>
            </w:r>
          </w:p>
        </w:tc>
        <w:tc>
          <w:tcPr>
            <w:tcW w:w="1417" w:type="dxa"/>
            <w:gridSpan w:val="2"/>
            <w:vAlign w:val="center"/>
          </w:tcPr>
          <w:p w:rsidR="00980ABC" w:rsidRPr="00344D51" w:rsidRDefault="00D677D4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4</w:t>
            </w:r>
            <w:r w:rsidR="00980ABC" w:rsidRPr="00344D51">
              <w:rPr>
                <w:rFonts w:asciiTheme="minorHAnsi" w:hAnsiTheme="minorHAnsi" w:cstheme="minorHAnsi"/>
              </w:rPr>
              <w:t xml:space="preserve"> pkt.</w:t>
            </w: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000000"/>
            </w:tcBorders>
            <w:vAlign w:val="center"/>
          </w:tcPr>
          <w:p w:rsidR="00980ABC" w:rsidRPr="00344D51" w:rsidRDefault="00980ABC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Przyznana liczba pkt</w:t>
            </w:r>
            <w:r w:rsidR="00D677D4" w:rsidRPr="00344D51">
              <w:rPr>
                <w:rFonts w:asciiTheme="minorHAnsi" w:hAnsiTheme="minorHAnsi" w:cstheme="minorHAnsi"/>
              </w:rPr>
              <w:t>(maks. 4</w:t>
            </w:r>
            <w:r w:rsidRPr="00344D51">
              <w:rPr>
                <w:rFonts w:asciiTheme="minorHAnsi" w:hAnsiTheme="minorHAnsi" w:cstheme="minorHAnsi"/>
              </w:rPr>
              <w:t xml:space="preserve"> pkt):</w:t>
            </w:r>
          </w:p>
          <w:p w:rsidR="00980ABC" w:rsidRPr="00344D51" w:rsidRDefault="00980ABC" w:rsidP="00727678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344D51">
              <w:rPr>
                <w:rFonts w:asciiTheme="minorHAnsi" w:hAnsiTheme="minorHAnsi" w:cstheme="minorHAnsi"/>
              </w:rPr>
              <w:t>…………….</w:t>
            </w:r>
          </w:p>
        </w:tc>
      </w:tr>
      <w:tr w:rsidR="00980ABC" w:rsidRPr="00344D51" w:rsidTr="00727678"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980ABC" w:rsidRPr="00344D51" w:rsidRDefault="00980ABC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zintegrowanie sektorów i partnerów przy realizacji operacji</w:t>
            </w:r>
          </w:p>
        </w:tc>
        <w:tc>
          <w:tcPr>
            <w:tcW w:w="1417" w:type="dxa"/>
            <w:gridSpan w:val="2"/>
            <w:vAlign w:val="center"/>
          </w:tcPr>
          <w:p w:rsidR="00980ABC" w:rsidRPr="00344D51" w:rsidRDefault="00D677D4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2</w:t>
            </w:r>
            <w:r w:rsidR="00980ABC" w:rsidRPr="00344D51">
              <w:rPr>
                <w:rFonts w:asciiTheme="minorHAnsi" w:hAnsiTheme="minorHAnsi" w:cstheme="minorHAnsi"/>
              </w:rPr>
              <w:t xml:space="preserve"> pkt.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80ABC" w:rsidRPr="00344D51" w:rsidRDefault="00980ABC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0ABC" w:rsidRPr="00344D51" w:rsidTr="00727678"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980ABC" w:rsidRPr="00344D51" w:rsidRDefault="00980ABC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operacja nie zapewnia zintegrowania</w:t>
            </w:r>
          </w:p>
        </w:tc>
        <w:tc>
          <w:tcPr>
            <w:tcW w:w="1417" w:type="dxa"/>
            <w:gridSpan w:val="2"/>
            <w:vAlign w:val="center"/>
          </w:tcPr>
          <w:p w:rsidR="00980ABC" w:rsidRPr="00344D51" w:rsidRDefault="00980ABC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0 pkt</w:t>
            </w:r>
          </w:p>
        </w:tc>
        <w:tc>
          <w:tcPr>
            <w:tcW w:w="2552" w:type="dxa"/>
            <w:tcBorders>
              <w:left w:val="nil"/>
              <w:right w:val="single" w:sz="4" w:space="0" w:color="000000"/>
            </w:tcBorders>
            <w:vAlign w:val="center"/>
          </w:tcPr>
          <w:p w:rsidR="00980ABC" w:rsidRPr="00344D51" w:rsidRDefault="00980ABC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0ABC" w:rsidRPr="00344D51" w:rsidTr="00727678">
        <w:tc>
          <w:tcPr>
            <w:tcW w:w="65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980ABC" w:rsidRPr="00344D51" w:rsidRDefault="00980ABC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:rsidR="00980ABC" w:rsidRPr="00344D51" w:rsidRDefault="00980ABC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0ABC" w:rsidRPr="00344D51" w:rsidRDefault="00980ABC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0ABC" w:rsidRPr="00344D51" w:rsidTr="00727678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ABC" w:rsidRPr="00344D51" w:rsidRDefault="00980ABC" w:rsidP="00980ABC">
            <w:p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Premiowane będą operacje zapewniające zintegrowanie metod stosowanych przy realizacji operacji, sektorów i partnerów.</w:t>
            </w:r>
          </w:p>
          <w:p w:rsidR="00980ABC" w:rsidRPr="00344D51" w:rsidRDefault="00980ABC" w:rsidP="00980ABC">
            <w:p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Wnioskodawca powinien szczegółowo uzasadnić we wniosku fakt spełniania kryterium.</w:t>
            </w:r>
          </w:p>
        </w:tc>
      </w:tr>
      <w:tr w:rsidR="00555DC5" w:rsidRPr="00344D51" w:rsidTr="00727678"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55DC5" w:rsidRPr="00344D51" w:rsidRDefault="00043ADA" w:rsidP="00C85DB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D51">
              <w:rPr>
                <w:rFonts w:asciiTheme="minorHAnsi" w:hAnsiTheme="minorHAnsi" w:cstheme="minorHAnsi"/>
                <w:b/>
                <w:i/>
              </w:rPr>
              <w:t>1</w:t>
            </w:r>
            <w:r w:rsidR="00C85DB6">
              <w:rPr>
                <w:rFonts w:asciiTheme="minorHAnsi" w:hAnsiTheme="minorHAnsi" w:cstheme="minorHAnsi"/>
                <w:b/>
                <w:i/>
              </w:rPr>
              <w:t>2</w:t>
            </w:r>
            <w:r w:rsidR="00555DC5" w:rsidRPr="00344D51">
              <w:rPr>
                <w:rFonts w:asciiTheme="minorHAnsi" w:hAnsiTheme="minorHAnsi" w:cstheme="minorHAnsi"/>
                <w:b/>
                <w:i/>
              </w:rPr>
              <w:t>. Wpływ realizacji operacji na promocję LSR i LGD</w:t>
            </w:r>
          </w:p>
        </w:tc>
      </w:tr>
      <w:tr w:rsidR="00555DC5" w:rsidRPr="00344D51" w:rsidTr="00727678">
        <w:trPr>
          <w:trHeight w:val="428"/>
        </w:trPr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555DC5" w:rsidRPr="00344D51" w:rsidRDefault="00555DC5" w:rsidP="004C52DB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promocja poprzez akcję informacyjną w mediach (prasa, Internet)</w:t>
            </w:r>
          </w:p>
        </w:tc>
        <w:tc>
          <w:tcPr>
            <w:tcW w:w="1417" w:type="dxa"/>
            <w:gridSpan w:val="2"/>
            <w:vAlign w:val="center"/>
          </w:tcPr>
          <w:p w:rsidR="00555DC5" w:rsidRPr="00344D51" w:rsidRDefault="00555DC5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2 pkt.</w:t>
            </w: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000000"/>
            </w:tcBorders>
            <w:vAlign w:val="center"/>
          </w:tcPr>
          <w:p w:rsidR="00555DC5" w:rsidRPr="00344D51" w:rsidRDefault="00555DC5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Przyznana liczba pkt(maks. 2 pkt):</w:t>
            </w:r>
          </w:p>
          <w:p w:rsidR="00555DC5" w:rsidRPr="00344D51" w:rsidRDefault="00555DC5" w:rsidP="00727678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344D51">
              <w:rPr>
                <w:rFonts w:asciiTheme="minorHAnsi" w:hAnsiTheme="minorHAnsi" w:cstheme="minorHAnsi"/>
              </w:rPr>
              <w:t>…………….</w:t>
            </w:r>
          </w:p>
        </w:tc>
      </w:tr>
      <w:tr w:rsidR="00555DC5" w:rsidRPr="00344D51" w:rsidTr="00727678"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555DC5" w:rsidRPr="00344D51" w:rsidRDefault="00555DC5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promocja poprzez oznaczenie inwestycji tablicą informacyjną o realizacji przedsięwzięcia w ramach Lokalnej Strategii Rozwoju i udziale LGD</w:t>
            </w:r>
          </w:p>
        </w:tc>
        <w:tc>
          <w:tcPr>
            <w:tcW w:w="1417" w:type="dxa"/>
            <w:gridSpan w:val="2"/>
            <w:vAlign w:val="center"/>
          </w:tcPr>
          <w:p w:rsidR="00555DC5" w:rsidRPr="00344D51" w:rsidRDefault="00555DC5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1 pkt.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555DC5" w:rsidRPr="00344D51" w:rsidRDefault="00555DC5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55DC5" w:rsidRPr="00344D51" w:rsidTr="00727678">
        <w:tc>
          <w:tcPr>
            <w:tcW w:w="6521" w:type="dxa"/>
            <w:gridSpan w:val="4"/>
            <w:tcBorders>
              <w:left w:val="single" w:sz="4" w:space="0" w:color="000000"/>
            </w:tcBorders>
          </w:tcPr>
          <w:p w:rsidR="00555DC5" w:rsidRPr="00344D51" w:rsidRDefault="00555DC5" w:rsidP="003D3633">
            <w:pPr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operacja nie zakłada promocji LSR i LGD</w:t>
            </w:r>
          </w:p>
        </w:tc>
        <w:tc>
          <w:tcPr>
            <w:tcW w:w="1417" w:type="dxa"/>
            <w:gridSpan w:val="2"/>
            <w:vAlign w:val="center"/>
          </w:tcPr>
          <w:p w:rsidR="00555DC5" w:rsidRPr="00344D51" w:rsidRDefault="00555DC5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0 pkt</w:t>
            </w:r>
          </w:p>
        </w:tc>
        <w:tc>
          <w:tcPr>
            <w:tcW w:w="2552" w:type="dxa"/>
            <w:tcBorders>
              <w:left w:val="nil"/>
              <w:right w:val="single" w:sz="4" w:space="0" w:color="000000"/>
            </w:tcBorders>
            <w:vAlign w:val="center"/>
          </w:tcPr>
          <w:p w:rsidR="00555DC5" w:rsidRPr="00344D51" w:rsidRDefault="00555DC5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E7E73" w:rsidRPr="00344D51" w:rsidTr="00727678">
        <w:tc>
          <w:tcPr>
            <w:tcW w:w="65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FE7E73" w:rsidRPr="00344D51" w:rsidRDefault="00FE7E73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:rsidR="00FE7E73" w:rsidRPr="00344D51" w:rsidRDefault="00FE7E73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7E73" w:rsidRPr="00344D51" w:rsidRDefault="00FE7E73" w:rsidP="0072767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E7E73" w:rsidRPr="00344D51" w:rsidTr="00E323A3">
        <w:tc>
          <w:tcPr>
            <w:tcW w:w="1049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E73" w:rsidRPr="00344D51" w:rsidRDefault="00FE7E73" w:rsidP="00727678">
            <w:pPr>
              <w:spacing w:after="0"/>
              <w:rPr>
                <w:rFonts w:asciiTheme="minorHAnsi" w:hAnsiTheme="minorHAnsi" w:cstheme="minorHAnsi"/>
              </w:rPr>
            </w:pPr>
            <w:r w:rsidRPr="00FE7E73">
              <w:rPr>
                <w:rFonts w:asciiTheme="minorHAnsi" w:hAnsiTheme="minorHAnsi" w:cstheme="minorHAnsi"/>
              </w:rPr>
              <w:t>Premiowane będą operac</w:t>
            </w:r>
            <w:r>
              <w:rPr>
                <w:rFonts w:asciiTheme="minorHAnsi" w:hAnsiTheme="minorHAnsi" w:cstheme="minorHAnsi"/>
              </w:rPr>
              <w:t xml:space="preserve">je promujące LSR i LGD "RAZEM". </w:t>
            </w:r>
            <w:r w:rsidRPr="00FE7E73">
              <w:rPr>
                <w:rFonts w:asciiTheme="minorHAnsi" w:hAnsiTheme="minorHAnsi" w:cstheme="minorHAnsi"/>
              </w:rPr>
              <w:t>Wnioskodawcy powinni uzasadnić we wniosku w jaki sposób będą informowali społeczność o otrzymanej pomocy ze środków PROW 2014-2020 za pośrednictwem LGD "RAZEM".</w:t>
            </w:r>
          </w:p>
        </w:tc>
      </w:tr>
      <w:tr w:rsidR="00B137B5" w:rsidRPr="00344D51" w:rsidTr="00B137B5"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B5" w:rsidRPr="00344D51" w:rsidRDefault="00B137B5" w:rsidP="00F65BD4">
            <w:pPr>
              <w:spacing w:after="0"/>
              <w:rPr>
                <w:rFonts w:asciiTheme="minorHAnsi" w:hAnsiTheme="minorHAnsi" w:cstheme="minorHAnsi"/>
                <w:b/>
              </w:rPr>
            </w:pPr>
          </w:p>
          <w:p w:rsidR="00B137B5" w:rsidRPr="00344D51" w:rsidRDefault="003C7E05" w:rsidP="003C7E05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344D51">
              <w:rPr>
                <w:rFonts w:asciiTheme="minorHAnsi" w:hAnsiTheme="minorHAnsi" w:cstheme="minorHAnsi"/>
                <w:b/>
              </w:rPr>
              <w:t>Suma wszystkich przyznanych p</w:t>
            </w:r>
            <w:bookmarkStart w:id="3" w:name="_GoBack"/>
            <w:bookmarkEnd w:id="3"/>
            <w:r w:rsidRPr="00344D51">
              <w:rPr>
                <w:rFonts w:asciiTheme="minorHAnsi" w:hAnsiTheme="minorHAnsi" w:cstheme="minorHAnsi"/>
                <w:b/>
              </w:rPr>
              <w:t>unktów (1+2+3+4+5+6+7+8+9+10+11</w:t>
            </w:r>
            <w:r w:rsidR="00D677D4" w:rsidRPr="00344D51">
              <w:rPr>
                <w:rFonts w:asciiTheme="minorHAnsi" w:hAnsiTheme="minorHAnsi" w:cstheme="minorHAnsi"/>
                <w:b/>
              </w:rPr>
              <w:t>+12</w:t>
            </w:r>
            <w:r w:rsidRPr="00344D51">
              <w:rPr>
                <w:rFonts w:asciiTheme="minorHAnsi" w:hAnsiTheme="minorHAnsi" w:cstheme="minorHAnsi"/>
                <w:b/>
              </w:rPr>
              <w:t>)</w:t>
            </w:r>
          </w:p>
          <w:p w:rsidR="00B137B5" w:rsidRPr="00344D51" w:rsidRDefault="00B137B5" w:rsidP="003C7E05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37B5" w:rsidRPr="00344D51" w:rsidRDefault="00B137B5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37B5" w:rsidRPr="00344D51" w:rsidRDefault="003C7E05" w:rsidP="00727678">
            <w:pPr>
              <w:spacing w:after="0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3C7E05" w:rsidRPr="00344D51" w:rsidTr="00B137B5"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7E05" w:rsidRPr="00344D51" w:rsidRDefault="003C7E05" w:rsidP="00C85DB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344D51">
              <w:rPr>
                <w:rFonts w:asciiTheme="minorHAnsi" w:hAnsiTheme="minorHAnsi" w:cstheme="minorHAnsi"/>
                <w:b/>
              </w:rPr>
              <w:t>Maksymalna liczba możliwych  punktów do uzyskania (1+2+3+4+5+6+7+8+9+10+11</w:t>
            </w:r>
            <w:r w:rsidR="00D677D4" w:rsidRPr="00344D51">
              <w:rPr>
                <w:rFonts w:asciiTheme="minorHAnsi" w:hAnsiTheme="minorHAnsi" w:cstheme="minorHAnsi"/>
                <w:b/>
              </w:rPr>
              <w:t>+12</w:t>
            </w:r>
            <w:r w:rsidRPr="00344D51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C7E05" w:rsidRPr="00344D51" w:rsidRDefault="003C7E05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C7E05" w:rsidRPr="00344D51" w:rsidRDefault="00D677D4" w:rsidP="003C7E0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4</w:t>
            </w:r>
            <w:r w:rsidR="004C52DB" w:rsidRPr="00344D51">
              <w:rPr>
                <w:rFonts w:asciiTheme="minorHAnsi" w:hAnsiTheme="minorHAnsi" w:cstheme="minorHAnsi"/>
              </w:rPr>
              <w:t>0</w:t>
            </w:r>
            <w:r w:rsidR="003C7E05" w:rsidRPr="00344D51">
              <w:rPr>
                <w:rFonts w:asciiTheme="minorHAnsi" w:hAnsiTheme="minorHAnsi" w:cstheme="minorHAnsi"/>
              </w:rPr>
              <w:t xml:space="preserve"> pkt</w:t>
            </w:r>
          </w:p>
        </w:tc>
      </w:tr>
      <w:tr w:rsidR="00B137B5" w:rsidRPr="00344D51" w:rsidTr="00727678">
        <w:tc>
          <w:tcPr>
            <w:tcW w:w="65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137B5" w:rsidRPr="00344D51" w:rsidRDefault="00B137B5" w:rsidP="003C7E05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  <w:p w:rsidR="003C7E05" w:rsidRPr="00344D51" w:rsidRDefault="003C7E05" w:rsidP="003C7E05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344D51">
              <w:rPr>
                <w:rFonts w:asciiTheme="minorHAnsi" w:hAnsiTheme="minorHAnsi" w:cstheme="minorHAnsi"/>
                <w:b/>
              </w:rPr>
              <w:t>Minimalna liczba punktów nie zbędnych do uznania wniosku za zgodny z kryteriami lokalnymi tj. 50% maksymalnej liczby możliwych punktów do uzyskania (1+2+3+4+5+6+7+8+9+10+11</w:t>
            </w:r>
            <w:r w:rsidR="00D677D4" w:rsidRPr="00344D51">
              <w:rPr>
                <w:rFonts w:asciiTheme="minorHAnsi" w:hAnsiTheme="minorHAnsi" w:cstheme="minorHAnsi"/>
                <w:b/>
              </w:rPr>
              <w:t>+12</w:t>
            </w:r>
            <w:r w:rsidRPr="00344D51">
              <w:rPr>
                <w:rFonts w:asciiTheme="minorHAnsi" w:hAnsiTheme="minorHAnsi" w:cstheme="minorHAnsi"/>
                <w:b/>
              </w:rPr>
              <w:t>)</w:t>
            </w:r>
          </w:p>
          <w:p w:rsidR="003C7E05" w:rsidRPr="00344D51" w:rsidRDefault="003C7E05" w:rsidP="003C7E05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:rsidR="00B137B5" w:rsidRPr="00344D51" w:rsidRDefault="00B137B5" w:rsidP="0072767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37B5" w:rsidRPr="00344D51" w:rsidRDefault="00D677D4" w:rsidP="003C7E0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44D51">
              <w:rPr>
                <w:rFonts w:asciiTheme="minorHAnsi" w:hAnsiTheme="minorHAnsi" w:cstheme="minorHAnsi"/>
              </w:rPr>
              <w:t>2</w:t>
            </w:r>
            <w:r w:rsidR="004C52DB" w:rsidRPr="00344D51">
              <w:rPr>
                <w:rFonts w:asciiTheme="minorHAnsi" w:hAnsiTheme="minorHAnsi" w:cstheme="minorHAnsi"/>
              </w:rPr>
              <w:t>0</w:t>
            </w:r>
            <w:r w:rsidR="003C7E05" w:rsidRPr="00344D51">
              <w:rPr>
                <w:rFonts w:asciiTheme="minorHAnsi" w:hAnsiTheme="minorHAnsi" w:cstheme="minorHAnsi"/>
              </w:rPr>
              <w:t xml:space="preserve"> pkt</w:t>
            </w:r>
          </w:p>
        </w:tc>
      </w:tr>
      <w:tr w:rsidR="00452189" w:rsidRPr="00344D51" w:rsidTr="00452189">
        <w:trPr>
          <w:trHeight w:val="309"/>
        </w:trPr>
        <w:tc>
          <w:tcPr>
            <w:tcW w:w="6521" w:type="dxa"/>
            <w:gridSpan w:val="4"/>
            <w:tcBorders>
              <w:top w:val="single" w:sz="4" w:space="0" w:color="000000"/>
            </w:tcBorders>
          </w:tcPr>
          <w:p w:rsidR="00452189" w:rsidRPr="00344D51" w:rsidRDefault="00452189" w:rsidP="00A61D93">
            <w:pPr>
              <w:spacing w:after="0"/>
              <w:ind w:left="144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37B5" w:rsidRPr="00344D51" w:rsidRDefault="00B137B5" w:rsidP="00A61D93">
            <w:pPr>
              <w:spacing w:after="0"/>
              <w:ind w:left="14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</w:tcBorders>
            <w:vAlign w:val="center"/>
          </w:tcPr>
          <w:p w:rsidR="00452189" w:rsidRPr="00344D51" w:rsidRDefault="00452189" w:rsidP="00BB53D1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  <w:vAlign w:val="center"/>
          </w:tcPr>
          <w:p w:rsidR="00452189" w:rsidRPr="00344D51" w:rsidRDefault="00452189" w:rsidP="00BB53D1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52189" w:rsidRPr="00344D51" w:rsidTr="00D40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87" w:type="dxa"/>
            <w:vMerge w:val="restart"/>
            <w:shd w:val="pct20" w:color="auto" w:fill="auto"/>
            <w:textDirection w:val="btLr"/>
            <w:vAlign w:val="center"/>
          </w:tcPr>
          <w:p w:rsidR="00452189" w:rsidRPr="00344D51" w:rsidRDefault="00452189" w:rsidP="00B01573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WYNIK:</w:t>
            </w:r>
          </w:p>
        </w:tc>
        <w:tc>
          <w:tcPr>
            <w:tcW w:w="10003" w:type="dxa"/>
            <w:gridSpan w:val="6"/>
            <w:shd w:val="clear" w:color="auto" w:fill="FFFFFF"/>
            <w:vAlign w:val="center"/>
          </w:tcPr>
          <w:p w:rsidR="00452189" w:rsidRPr="00344D51" w:rsidRDefault="00452189" w:rsidP="008D69C6">
            <w:pPr>
              <w:spacing w:before="120" w:after="120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Wynik stwierdzenia zgodności z lokalnymi kryteriami:</w:t>
            </w:r>
          </w:p>
        </w:tc>
      </w:tr>
      <w:tr w:rsidR="00452189" w:rsidRPr="00344D51" w:rsidTr="00D40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87" w:type="dxa"/>
            <w:vMerge/>
            <w:shd w:val="pct20" w:color="auto" w:fill="auto"/>
          </w:tcPr>
          <w:p w:rsidR="00452189" w:rsidRPr="00344D51" w:rsidRDefault="00452189" w:rsidP="00B015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90" w:type="dxa"/>
            <w:shd w:val="clear" w:color="auto" w:fill="FFFFFF"/>
            <w:vAlign w:val="center"/>
          </w:tcPr>
          <w:p w:rsidR="00452189" w:rsidRPr="00344D51" w:rsidRDefault="00452189" w:rsidP="008D69C6">
            <w:pPr>
              <w:spacing w:before="120" w:after="120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eastAsia="pl-PL"/>
              </w:rPr>
              <w:t>wniosek zgodny z lokalnymi kryteriami: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452189" w:rsidRPr="00344D51" w:rsidRDefault="00452189" w:rsidP="00C85DB6">
            <w:pPr>
              <w:tabs>
                <w:tab w:val="left" w:pos="884"/>
              </w:tabs>
              <w:spacing w:before="120"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Wartość liczbowa określona w wierszu „Suma wszystkich przyznanych punktów (1+2+3+4+5+6+7+8</w:t>
            </w:r>
            <w:r w:rsidR="00A61D93"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+9+10+11</w:t>
            </w:r>
            <w:r w:rsidR="00D677D4"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+12</w:t>
            </w: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)” jest większa niż wartość liczbowa określona w wierszu „Minimalna liczba punktów nie zbędnych do uznania wniosku za zgodny z kryteriami lokalnymi tj. 50% maksymalnej liczby możliwych punktów do uzyskania (1+2+3+4+5+6+7+8</w:t>
            </w:r>
            <w:r w:rsidR="00A61D93"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+9+10+11</w:t>
            </w:r>
            <w:r w:rsidR="00D677D4"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+12</w:t>
            </w: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 – pozwala stwierdzić zgodność z lokalnymi kryteriami.</w:t>
            </w:r>
          </w:p>
        </w:tc>
      </w:tr>
      <w:tr w:rsidR="00452189" w:rsidRPr="00344D51" w:rsidTr="00D405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87" w:type="dxa"/>
            <w:vMerge/>
            <w:shd w:val="pct20" w:color="auto" w:fill="auto"/>
          </w:tcPr>
          <w:p w:rsidR="00452189" w:rsidRPr="00344D51" w:rsidRDefault="00452189" w:rsidP="00B015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90" w:type="dxa"/>
            <w:shd w:val="clear" w:color="auto" w:fill="FFFFFF"/>
            <w:vAlign w:val="center"/>
          </w:tcPr>
          <w:p w:rsidR="00452189" w:rsidRPr="00344D51" w:rsidRDefault="00452189" w:rsidP="008D69C6">
            <w:pPr>
              <w:spacing w:before="120" w:after="120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sym w:font="Wingdings" w:char="F0A8"/>
            </w: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eastAsia="pl-PL"/>
              </w:rPr>
              <w:t>wniosek nie zgodny z lokalnymi kryteriami: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452189" w:rsidRPr="00344D51" w:rsidRDefault="00452189" w:rsidP="00C85DB6">
            <w:pPr>
              <w:tabs>
                <w:tab w:val="left" w:pos="884"/>
              </w:tabs>
              <w:spacing w:before="120"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Wartość liczbowa określona w wierszu „Suma wszystkich przyznanych punktów (1+2+3+4+5+6+7+8</w:t>
            </w:r>
            <w:r w:rsidR="00A61D93"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+9+10+11</w:t>
            </w:r>
            <w:r w:rsidR="00D677D4"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+12</w:t>
            </w: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)” jest niższa niż wartość liczbowa określona w wierszu „Minimalna liczba punktów nie zbędnych do </w:t>
            </w: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lastRenderedPageBreak/>
              <w:t>uznania wniosku za zgodny z kryteriami lokalnymi tj. 50% maksymalnej liczby możliwych punktów do uzyskania (1+2+3+4+5+6+7+8</w:t>
            </w:r>
            <w:r w:rsidR="00A61D93"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+9+10+11</w:t>
            </w:r>
            <w:r w:rsidR="00D677D4"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+12</w:t>
            </w:r>
            <w:r w:rsidRPr="00344D51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)”  – pozwala stwierdzić nie zgodność z lokalnymi kryteriami</w:t>
            </w:r>
          </w:p>
        </w:tc>
      </w:tr>
    </w:tbl>
    <w:p w:rsidR="00492A87" w:rsidRPr="00344D51" w:rsidRDefault="00492A87" w:rsidP="00492A87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126"/>
        <w:gridCol w:w="7371"/>
      </w:tblGrid>
      <w:tr w:rsidR="007070E9" w:rsidRPr="00344D51" w:rsidTr="00D4052E">
        <w:trPr>
          <w:cantSplit/>
          <w:trHeight w:val="641"/>
        </w:trPr>
        <w:tc>
          <w:tcPr>
            <w:tcW w:w="959" w:type="dxa"/>
            <w:vMerge w:val="restart"/>
            <w:shd w:val="pct20" w:color="auto" w:fill="auto"/>
            <w:textDirection w:val="btLr"/>
            <w:vAlign w:val="center"/>
          </w:tcPr>
          <w:p w:rsidR="007070E9" w:rsidRPr="00344D51" w:rsidRDefault="007070E9" w:rsidP="00D4052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7070E9" w:rsidRPr="00344D51" w:rsidRDefault="007070E9" w:rsidP="00B0157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371" w:type="dxa"/>
            <w:vAlign w:val="center"/>
          </w:tcPr>
          <w:p w:rsidR="007070E9" w:rsidRPr="00344D51" w:rsidRDefault="007070E9" w:rsidP="00B0157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  <w:lang w:eastAsia="pl-PL"/>
              </w:rPr>
            </w:pPr>
          </w:p>
        </w:tc>
      </w:tr>
      <w:tr w:rsidR="007070E9" w:rsidRPr="00344D51" w:rsidTr="00D4052E">
        <w:trPr>
          <w:trHeight w:val="564"/>
        </w:trPr>
        <w:tc>
          <w:tcPr>
            <w:tcW w:w="959" w:type="dxa"/>
            <w:vMerge/>
            <w:shd w:val="pct20" w:color="auto" w:fill="auto"/>
          </w:tcPr>
          <w:p w:rsidR="007070E9" w:rsidRPr="00344D51" w:rsidRDefault="007070E9" w:rsidP="00B0157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7070E9" w:rsidRPr="00344D51" w:rsidRDefault="007070E9" w:rsidP="00B0157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371" w:type="dxa"/>
            <w:vAlign w:val="center"/>
          </w:tcPr>
          <w:p w:rsidR="007070E9" w:rsidRPr="00344D51" w:rsidRDefault="007070E9" w:rsidP="00B0157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  <w:lang w:eastAsia="pl-PL"/>
              </w:rPr>
            </w:pPr>
          </w:p>
        </w:tc>
      </w:tr>
      <w:tr w:rsidR="007070E9" w:rsidRPr="00344D51" w:rsidTr="00D4052E">
        <w:trPr>
          <w:trHeight w:val="564"/>
        </w:trPr>
        <w:tc>
          <w:tcPr>
            <w:tcW w:w="959" w:type="dxa"/>
            <w:vMerge/>
            <w:shd w:val="pct20" w:color="auto" w:fill="auto"/>
          </w:tcPr>
          <w:p w:rsidR="007070E9" w:rsidRPr="00344D51" w:rsidRDefault="007070E9" w:rsidP="00B0157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:rsidR="007070E9" w:rsidRPr="00344D51" w:rsidRDefault="007070E9" w:rsidP="00B0157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371" w:type="dxa"/>
            <w:vAlign w:val="center"/>
          </w:tcPr>
          <w:p w:rsidR="007070E9" w:rsidRPr="00344D51" w:rsidRDefault="007070E9" w:rsidP="00B0157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4"/>
                <w:szCs w:val="24"/>
                <w:lang w:eastAsia="pl-PL"/>
              </w:rPr>
            </w:pPr>
          </w:p>
        </w:tc>
      </w:tr>
    </w:tbl>
    <w:p w:rsidR="00620FC2" w:rsidRPr="00344D51" w:rsidRDefault="00620FC2" w:rsidP="00D4052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977"/>
        <w:gridCol w:w="1701"/>
        <w:gridCol w:w="1559"/>
      </w:tblGrid>
      <w:tr w:rsidR="00E554F1" w:rsidRPr="00344D51" w:rsidTr="0049620C">
        <w:trPr>
          <w:cantSplit/>
          <w:trHeight w:val="657"/>
        </w:trPr>
        <w:tc>
          <w:tcPr>
            <w:tcW w:w="3969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Czynność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Data:</w:t>
            </w: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ind w:left="1080" w:hanging="1046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b/>
                <w:lang w:eastAsia="pl-PL"/>
              </w:rPr>
              <w:t>Podpis:</w:t>
            </w: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Wstępna weryfikacja – pracownik Biura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Del="002328B2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  <w:tr w:rsidR="00E554F1" w:rsidRPr="00344D51" w:rsidTr="0049620C">
        <w:trPr>
          <w:trHeight w:val="657"/>
        </w:trPr>
        <w:tc>
          <w:tcPr>
            <w:tcW w:w="3969" w:type="dxa"/>
            <w:shd w:val="clear" w:color="auto" w:fill="FFFFFF" w:themeFill="background1"/>
          </w:tcPr>
          <w:p w:rsidR="00E554F1" w:rsidRPr="00344D51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344D51">
              <w:rPr>
                <w:rFonts w:asciiTheme="minorHAnsi" w:eastAsia="Times New Roman" w:hAnsiTheme="minorHAnsi" w:cstheme="minorHAnsi"/>
                <w:lang w:eastAsia="pl-PL"/>
              </w:rPr>
              <w:t>Zatwierdził – członek Rady LGD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554F1" w:rsidRPr="00344D51" w:rsidDel="002328B2" w:rsidRDefault="00E554F1" w:rsidP="0049620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554F1" w:rsidRPr="00344D51" w:rsidRDefault="00E554F1" w:rsidP="0049620C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i/>
                <w:lang w:eastAsia="pl-PL"/>
              </w:rPr>
            </w:pPr>
          </w:p>
        </w:tc>
      </w:tr>
    </w:tbl>
    <w:p w:rsidR="00E554F1" w:rsidRPr="00344D51" w:rsidRDefault="00E554F1" w:rsidP="00D4052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9620C" w:rsidRDefault="0049620C" w:rsidP="0049620C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Uzasadnienie oceny zgodności z lokalnymi kryteriami wyboru</w:t>
      </w:r>
    </w:p>
    <w:p w:rsidR="0049620C" w:rsidRPr="00344D51" w:rsidRDefault="0049620C" w:rsidP="0049620C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Uzasadnienie kwoty wsparcia</w:t>
      </w:r>
    </w:p>
    <w:p w:rsidR="005D7D94" w:rsidRPr="00344D51" w:rsidRDefault="005D7D94" w:rsidP="0049620C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sectPr w:rsidR="005D7D94" w:rsidRPr="00344D51" w:rsidSect="00D4052E">
      <w:headerReference w:type="default" r:id="rId9"/>
      <w:pgSz w:w="11906" w:h="16838"/>
      <w:pgMar w:top="1385" w:right="851" w:bottom="426" w:left="851" w:header="142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48" w:rsidRDefault="00A66048" w:rsidP="00A113FD">
      <w:pPr>
        <w:spacing w:after="0" w:line="240" w:lineRule="auto"/>
      </w:pPr>
      <w:r>
        <w:separator/>
      </w:r>
    </w:p>
  </w:endnote>
  <w:endnote w:type="continuationSeparator" w:id="0">
    <w:p w:rsidR="00A66048" w:rsidRDefault="00A66048" w:rsidP="00A11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48" w:rsidRDefault="00A66048" w:rsidP="00A113FD">
      <w:pPr>
        <w:spacing w:after="0" w:line="240" w:lineRule="auto"/>
      </w:pPr>
      <w:r>
        <w:separator/>
      </w:r>
    </w:p>
  </w:footnote>
  <w:footnote w:type="continuationSeparator" w:id="0">
    <w:p w:rsidR="00A66048" w:rsidRDefault="00A66048" w:rsidP="00A11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55D" w:rsidRDefault="00A9655D" w:rsidP="00FD0A36">
    <w:pPr>
      <w:pStyle w:val="Nagwek"/>
      <w:tabs>
        <w:tab w:val="clear" w:pos="4536"/>
        <w:tab w:val="clear" w:pos="9072"/>
        <w:tab w:val="left" w:pos="6208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-40005</wp:posOffset>
              </wp:positionH>
              <wp:positionV relativeFrom="paragraph">
                <wp:posOffset>711835</wp:posOffset>
              </wp:positionV>
              <wp:extent cx="6553200" cy="1905"/>
              <wp:effectExtent l="0" t="0" r="19050" b="3619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53200" cy="190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3.15pt;margin-top:56.05pt;width:516pt;height:.1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" strokecolor="#666" strokeweight="1pt">
              <v:shadow color="#7f7f7f" opacity=".5" offset="1pt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4646930</wp:posOffset>
          </wp:positionH>
          <wp:positionV relativeFrom="paragraph">
            <wp:posOffset>86360</wp:posOffset>
          </wp:positionV>
          <wp:extent cx="824865" cy="539750"/>
          <wp:effectExtent l="0" t="0" r="0" b="0"/>
          <wp:wrapTight wrapText="bothSides">
            <wp:wrapPolygon edited="0">
              <wp:start x="0" y="0"/>
              <wp:lineTo x="0" y="20584"/>
              <wp:lineTo x="20952" y="20584"/>
              <wp:lineTo x="20952" y="0"/>
              <wp:lineTo x="0" y="0"/>
            </wp:wrapPolygon>
          </wp:wrapTight>
          <wp:docPr id="2" name="Obraz 5" descr="C:\Users\LGD6\Desktop\PROW 2014-2020\Logotypy i ksiega wizualizacji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LGD6\Desktop\PROW 2014-2020\Logotypy i ksiega wizualizacji\PROW-2014-2020-logo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86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3895725</wp:posOffset>
          </wp:positionH>
          <wp:positionV relativeFrom="paragraph">
            <wp:posOffset>114300</wp:posOffset>
          </wp:positionV>
          <wp:extent cx="288925" cy="488950"/>
          <wp:effectExtent l="0" t="0" r="0" b="6350"/>
          <wp:wrapTight wrapText="bothSides">
            <wp:wrapPolygon edited="0">
              <wp:start x="0" y="0"/>
              <wp:lineTo x="0" y="21039"/>
              <wp:lineTo x="19938" y="21039"/>
              <wp:lineTo x="19938" y="0"/>
              <wp:lineTo x="0" y="0"/>
            </wp:wrapPolygon>
          </wp:wrapTight>
          <wp:docPr id="3" name="Obraz 22" descr="C:\Users\LGD6\Desktop\PROW 2014-2020\Logotypy i ksiega wizualizacji\LG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C:\Users\LGD6\Desktop\PROW 2014-2020\Logotypy i ksiega wizualizacji\LGD_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2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1081405</wp:posOffset>
          </wp:positionH>
          <wp:positionV relativeFrom="paragraph">
            <wp:posOffset>31115</wp:posOffset>
          </wp:positionV>
          <wp:extent cx="1332230" cy="682625"/>
          <wp:effectExtent l="0" t="0" r="1270" b="3175"/>
          <wp:wrapTight wrapText="bothSides">
            <wp:wrapPolygon edited="0">
              <wp:start x="0" y="0"/>
              <wp:lineTo x="0" y="21098"/>
              <wp:lineTo x="21312" y="21098"/>
              <wp:lineTo x="21312" y="0"/>
              <wp:lineTo x="0" y="0"/>
            </wp:wrapPolygon>
          </wp:wrapTight>
          <wp:docPr id="4" name="Obraz 24" descr="C:\Users\LGD6\Desktop\PROW 2014-2020\Logotypy i ksiega wizualizacji\flaga UE z podpise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C:\Users\LGD6\Desktop\PROW 2014-2020\Logotypy i ksiega wizualizacji\flaga UE z podpisem_kolo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68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2922270</wp:posOffset>
          </wp:positionH>
          <wp:positionV relativeFrom="paragraph">
            <wp:posOffset>114935</wp:posOffset>
          </wp:positionV>
          <wp:extent cx="454660" cy="454660"/>
          <wp:effectExtent l="0" t="0" r="2540" b="2540"/>
          <wp:wrapTight wrapText="bothSides">
            <wp:wrapPolygon edited="0">
              <wp:start x="0" y="0"/>
              <wp:lineTo x="0" y="20816"/>
              <wp:lineTo x="20816" y="20816"/>
              <wp:lineTo x="20816" y="0"/>
              <wp:lineTo x="0" y="0"/>
            </wp:wrapPolygon>
          </wp:wrapTight>
          <wp:docPr id="5" name="Obraz 3" descr="C:\Users\LGD6\Desktop\PROW 2014-2020\Logotypy i ksiega wizualizacji\LEADER_unijny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LGD6\Desktop\PROW 2014-2020\Logotypy i ksiega wizualizacji\LEADER_unijny_kolo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5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65F1"/>
    <w:multiLevelType w:val="hybridMultilevel"/>
    <w:tmpl w:val="45AA0B92"/>
    <w:lvl w:ilvl="0" w:tplc="0415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E25160D"/>
    <w:multiLevelType w:val="hybridMultilevel"/>
    <w:tmpl w:val="935807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926F32"/>
    <w:multiLevelType w:val="hybridMultilevel"/>
    <w:tmpl w:val="44C8F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F1934"/>
    <w:multiLevelType w:val="hybridMultilevel"/>
    <w:tmpl w:val="844AB0E4"/>
    <w:lvl w:ilvl="0" w:tplc="B498A1AC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F25EE"/>
    <w:multiLevelType w:val="hybridMultilevel"/>
    <w:tmpl w:val="9536E076"/>
    <w:lvl w:ilvl="0" w:tplc="0415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>
    <w:nsid w:val="49B20441"/>
    <w:multiLevelType w:val="hybridMultilevel"/>
    <w:tmpl w:val="844AB0E4"/>
    <w:lvl w:ilvl="0" w:tplc="B498A1AC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A6544C"/>
    <w:multiLevelType w:val="hybridMultilevel"/>
    <w:tmpl w:val="AC4A21B4"/>
    <w:lvl w:ilvl="0" w:tplc="418E49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FD"/>
    <w:rsid w:val="0000383D"/>
    <w:rsid w:val="00021875"/>
    <w:rsid w:val="00025EE3"/>
    <w:rsid w:val="00030769"/>
    <w:rsid w:val="00043ADA"/>
    <w:rsid w:val="00050C72"/>
    <w:rsid w:val="000527EA"/>
    <w:rsid w:val="00052888"/>
    <w:rsid w:val="00054ED3"/>
    <w:rsid w:val="000747D6"/>
    <w:rsid w:val="00074A00"/>
    <w:rsid w:val="00076BBC"/>
    <w:rsid w:val="0009665A"/>
    <w:rsid w:val="000A2FC7"/>
    <w:rsid w:val="000B0176"/>
    <w:rsid w:val="000B0737"/>
    <w:rsid w:val="000E362D"/>
    <w:rsid w:val="000E785E"/>
    <w:rsid w:val="000F07D2"/>
    <w:rsid w:val="00105DC0"/>
    <w:rsid w:val="00117CEC"/>
    <w:rsid w:val="0013220D"/>
    <w:rsid w:val="00137FBB"/>
    <w:rsid w:val="001531EC"/>
    <w:rsid w:val="0015401B"/>
    <w:rsid w:val="001773BD"/>
    <w:rsid w:val="001865F3"/>
    <w:rsid w:val="001A523B"/>
    <w:rsid w:val="001A5F80"/>
    <w:rsid w:val="001A6EBC"/>
    <w:rsid w:val="001B23D6"/>
    <w:rsid w:val="001C1A91"/>
    <w:rsid w:val="001C20FE"/>
    <w:rsid w:val="001C71CF"/>
    <w:rsid w:val="001D338A"/>
    <w:rsid w:val="001E05DA"/>
    <w:rsid w:val="001E51AF"/>
    <w:rsid w:val="001E7A9E"/>
    <w:rsid w:val="001F6D6F"/>
    <w:rsid w:val="00203920"/>
    <w:rsid w:val="00204C31"/>
    <w:rsid w:val="00212B8E"/>
    <w:rsid w:val="00230FED"/>
    <w:rsid w:val="00236077"/>
    <w:rsid w:val="00246A71"/>
    <w:rsid w:val="00246F2C"/>
    <w:rsid w:val="00266CAC"/>
    <w:rsid w:val="0027082E"/>
    <w:rsid w:val="0029118F"/>
    <w:rsid w:val="0029207B"/>
    <w:rsid w:val="002948CF"/>
    <w:rsid w:val="00297CCA"/>
    <w:rsid w:val="002B3D75"/>
    <w:rsid w:val="002C4F31"/>
    <w:rsid w:val="002D11BE"/>
    <w:rsid w:val="002E06C0"/>
    <w:rsid w:val="002F1744"/>
    <w:rsid w:val="003022A9"/>
    <w:rsid w:val="003127C2"/>
    <w:rsid w:val="00321318"/>
    <w:rsid w:val="003229D3"/>
    <w:rsid w:val="00323DE2"/>
    <w:rsid w:val="00344D51"/>
    <w:rsid w:val="00345DBA"/>
    <w:rsid w:val="003565F0"/>
    <w:rsid w:val="00375CAA"/>
    <w:rsid w:val="0038758B"/>
    <w:rsid w:val="00390A48"/>
    <w:rsid w:val="003931CB"/>
    <w:rsid w:val="00395165"/>
    <w:rsid w:val="003A30EA"/>
    <w:rsid w:val="003A31DD"/>
    <w:rsid w:val="003B1615"/>
    <w:rsid w:val="003C3AE7"/>
    <w:rsid w:val="003C7E05"/>
    <w:rsid w:val="003D218F"/>
    <w:rsid w:val="003D299E"/>
    <w:rsid w:val="003D2FA4"/>
    <w:rsid w:val="003D3633"/>
    <w:rsid w:val="003D753A"/>
    <w:rsid w:val="003D785C"/>
    <w:rsid w:val="003E497E"/>
    <w:rsid w:val="003E5412"/>
    <w:rsid w:val="003E7FFD"/>
    <w:rsid w:val="003F11A8"/>
    <w:rsid w:val="003F59DD"/>
    <w:rsid w:val="00402A58"/>
    <w:rsid w:val="00404B48"/>
    <w:rsid w:val="004113BD"/>
    <w:rsid w:val="00412AA6"/>
    <w:rsid w:val="00413F79"/>
    <w:rsid w:val="00430267"/>
    <w:rsid w:val="004415EE"/>
    <w:rsid w:val="00452189"/>
    <w:rsid w:val="00456D93"/>
    <w:rsid w:val="00457A3C"/>
    <w:rsid w:val="004646D9"/>
    <w:rsid w:val="00473FBC"/>
    <w:rsid w:val="0047429B"/>
    <w:rsid w:val="00482BB3"/>
    <w:rsid w:val="00483A5C"/>
    <w:rsid w:val="0048664E"/>
    <w:rsid w:val="004917D5"/>
    <w:rsid w:val="00492A87"/>
    <w:rsid w:val="0049620C"/>
    <w:rsid w:val="004A4CD7"/>
    <w:rsid w:val="004C52DB"/>
    <w:rsid w:val="004E5A55"/>
    <w:rsid w:val="004F5CE5"/>
    <w:rsid w:val="004F7CF8"/>
    <w:rsid w:val="00511CE9"/>
    <w:rsid w:val="0052384C"/>
    <w:rsid w:val="00524A6F"/>
    <w:rsid w:val="00550B64"/>
    <w:rsid w:val="00555DC5"/>
    <w:rsid w:val="00561230"/>
    <w:rsid w:val="005626DB"/>
    <w:rsid w:val="00570E1B"/>
    <w:rsid w:val="00572FC4"/>
    <w:rsid w:val="005745DB"/>
    <w:rsid w:val="00582505"/>
    <w:rsid w:val="005903F3"/>
    <w:rsid w:val="00592578"/>
    <w:rsid w:val="005942E7"/>
    <w:rsid w:val="00597617"/>
    <w:rsid w:val="005A08D8"/>
    <w:rsid w:val="005B5EA8"/>
    <w:rsid w:val="005C17A9"/>
    <w:rsid w:val="005C4848"/>
    <w:rsid w:val="005C572F"/>
    <w:rsid w:val="005D5E6B"/>
    <w:rsid w:val="005D6A4A"/>
    <w:rsid w:val="005D7D94"/>
    <w:rsid w:val="005F5A81"/>
    <w:rsid w:val="006105AF"/>
    <w:rsid w:val="0061430A"/>
    <w:rsid w:val="00617D3A"/>
    <w:rsid w:val="00620FC2"/>
    <w:rsid w:val="00632760"/>
    <w:rsid w:val="00637C54"/>
    <w:rsid w:val="00637E74"/>
    <w:rsid w:val="00642971"/>
    <w:rsid w:val="00656D39"/>
    <w:rsid w:val="00661997"/>
    <w:rsid w:val="006653FF"/>
    <w:rsid w:val="00694224"/>
    <w:rsid w:val="006A536E"/>
    <w:rsid w:val="006B1913"/>
    <w:rsid w:val="006B20F7"/>
    <w:rsid w:val="006B307B"/>
    <w:rsid w:val="006B3778"/>
    <w:rsid w:val="006B4567"/>
    <w:rsid w:val="006E4883"/>
    <w:rsid w:val="006F2D7B"/>
    <w:rsid w:val="006F427F"/>
    <w:rsid w:val="007070E9"/>
    <w:rsid w:val="0070782D"/>
    <w:rsid w:val="00712177"/>
    <w:rsid w:val="00712DFE"/>
    <w:rsid w:val="00721279"/>
    <w:rsid w:val="00727678"/>
    <w:rsid w:val="007472C1"/>
    <w:rsid w:val="00757AF0"/>
    <w:rsid w:val="00760928"/>
    <w:rsid w:val="00761697"/>
    <w:rsid w:val="007650A8"/>
    <w:rsid w:val="0077157F"/>
    <w:rsid w:val="007724B8"/>
    <w:rsid w:val="00775553"/>
    <w:rsid w:val="007B04DC"/>
    <w:rsid w:val="007C14FA"/>
    <w:rsid w:val="007C2DD2"/>
    <w:rsid w:val="007C632F"/>
    <w:rsid w:val="007E3DAD"/>
    <w:rsid w:val="00802231"/>
    <w:rsid w:val="00802B94"/>
    <w:rsid w:val="0080414E"/>
    <w:rsid w:val="00810B1C"/>
    <w:rsid w:val="00814DC9"/>
    <w:rsid w:val="008172E3"/>
    <w:rsid w:val="00825BC8"/>
    <w:rsid w:val="00832566"/>
    <w:rsid w:val="00834FF4"/>
    <w:rsid w:val="00851093"/>
    <w:rsid w:val="0085130A"/>
    <w:rsid w:val="00851BD3"/>
    <w:rsid w:val="0085301F"/>
    <w:rsid w:val="00863377"/>
    <w:rsid w:val="00864B0D"/>
    <w:rsid w:val="00865E86"/>
    <w:rsid w:val="00867A00"/>
    <w:rsid w:val="008726C8"/>
    <w:rsid w:val="0087279C"/>
    <w:rsid w:val="00874209"/>
    <w:rsid w:val="00880684"/>
    <w:rsid w:val="0088449C"/>
    <w:rsid w:val="00890D3C"/>
    <w:rsid w:val="008956EC"/>
    <w:rsid w:val="008A233B"/>
    <w:rsid w:val="008B1A20"/>
    <w:rsid w:val="008B2D0D"/>
    <w:rsid w:val="008C09CF"/>
    <w:rsid w:val="008C1267"/>
    <w:rsid w:val="008C5D60"/>
    <w:rsid w:val="008C661A"/>
    <w:rsid w:val="008D112D"/>
    <w:rsid w:val="008D69C6"/>
    <w:rsid w:val="008E118D"/>
    <w:rsid w:val="008E6F9F"/>
    <w:rsid w:val="008E7E51"/>
    <w:rsid w:val="00910312"/>
    <w:rsid w:val="00912C1C"/>
    <w:rsid w:val="00920C2F"/>
    <w:rsid w:val="009269BB"/>
    <w:rsid w:val="009330EB"/>
    <w:rsid w:val="009559F1"/>
    <w:rsid w:val="009729CF"/>
    <w:rsid w:val="00980ABC"/>
    <w:rsid w:val="0098196A"/>
    <w:rsid w:val="0098590D"/>
    <w:rsid w:val="00991CFF"/>
    <w:rsid w:val="009962F1"/>
    <w:rsid w:val="009A2B5B"/>
    <w:rsid w:val="009A34F6"/>
    <w:rsid w:val="009A61F2"/>
    <w:rsid w:val="009B119F"/>
    <w:rsid w:val="009B4480"/>
    <w:rsid w:val="009F7878"/>
    <w:rsid w:val="00A012F6"/>
    <w:rsid w:val="00A017F2"/>
    <w:rsid w:val="00A02CB0"/>
    <w:rsid w:val="00A113FD"/>
    <w:rsid w:val="00A23D00"/>
    <w:rsid w:val="00A27EE2"/>
    <w:rsid w:val="00A34E4B"/>
    <w:rsid w:val="00A51F38"/>
    <w:rsid w:val="00A530D2"/>
    <w:rsid w:val="00A54B5F"/>
    <w:rsid w:val="00A60A49"/>
    <w:rsid w:val="00A61D93"/>
    <w:rsid w:val="00A620B0"/>
    <w:rsid w:val="00A66048"/>
    <w:rsid w:val="00A70061"/>
    <w:rsid w:val="00A72306"/>
    <w:rsid w:val="00A7585D"/>
    <w:rsid w:val="00A80ED5"/>
    <w:rsid w:val="00A85917"/>
    <w:rsid w:val="00A87D36"/>
    <w:rsid w:val="00A9362D"/>
    <w:rsid w:val="00A9655D"/>
    <w:rsid w:val="00AA06BE"/>
    <w:rsid w:val="00AA6F2B"/>
    <w:rsid w:val="00AC1DBD"/>
    <w:rsid w:val="00AC58E2"/>
    <w:rsid w:val="00AC6962"/>
    <w:rsid w:val="00AD29F0"/>
    <w:rsid w:val="00AE2071"/>
    <w:rsid w:val="00AE3026"/>
    <w:rsid w:val="00AF6F94"/>
    <w:rsid w:val="00B01573"/>
    <w:rsid w:val="00B07194"/>
    <w:rsid w:val="00B07D4A"/>
    <w:rsid w:val="00B137B5"/>
    <w:rsid w:val="00B13C84"/>
    <w:rsid w:val="00B22467"/>
    <w:rsid w:val="00B23B5C"/>
    <w:rsid w:val="00B43A23"/>
    <w:rsid w:val="00B52803"/>
    <w:rsid w:val="00B74428"/>
    <w:rsid w:val="00B76001"/>
    <w:rsid w:val="00B83E55"/>
    <w:rsid w:val="00B85AEC"/>
    <w:rsid w:val="00B96D27"/>
    <w:rsid w:val="00BA3EBF"/>
    <w:rsid w:val="00BB53D1"/>
    <w:rsid w:val="00BC35B7"/>
    <w:rsid w:val="00BC6CFF"/>
    <w:rsid w:val="00BF1B5A"/>
    <w:rsid w:val="00BF66FC"/>
    <w:rsid w:val="00C05834"/>
    <w:rsid w:val="00C05B5E"/>
    <w:rsid w:val="00C15EFE"/>
    <w:rsid w:val="00C16C5D"/>
    <w:rsid w:val="00C24D1C"/>
    <w:rsid w:val="00C360DC"/>
    <w:rsid w:val="00C36F08"/>
    <w:rsid w:val="00C37B31"/>
    <w:rsid w:val="00C57A79"/>
    <w:rsid w:val="00C650B6"/>
    <w:rsid w:val="00C85DB6"/>
    <w:rsid w:val="00C95503"/>
    <w:rsid w:val="00CC0ECB"/>
    <w:rsid w:val="00CC6D29"/>
    <w:rsid w:val="00CC736D"/>
    <w:rsid w:val="00CD79F6"/>
    <w:rsid w:val="00CF057F"/>
    <w:rsid w:val="00CF73C3"/>
    <w:rsid w:val="00D05F09"/>
    <w:rsid w:val="00D10A1F"/>
    <w:rsid w:val="00D23B26"/>
    <w:rsid w:val="00D329EE"/>
    <w:rsid w:val="00D4052E"/>
    <w:rsid w:val="00D677D4"/>
    <w:rsid w:val="00D771C4"/>
    <w:rsid w:val="00D94A87"/>
    <w:rsid w:val="00D94DB3"/>
    <w:rsid w:val="00D97110"/>
    <w:rsid w:val="00DA4C3E"/>
    <w:rsid w:val="00DB001C"/>
    <w:rsid w:val="00DB1E25"/>
    <w:rsid w:val="00DB2B29"/>
    <w:rsid w:val="00DC64CE"/>
    <w:rsid w:val="00DD2414"/>
    <w:rsid w:val="00DD2ED5"/>
    <w:rsid w:val="00DE602F"/>
    <w:rsid w:val="00DE69A2"/>
    <w:rsid w:val="00DF647A"/>
    <w:rsid w:val="00E065C8"/>
    <w:rsid w:val="00E07605"/>
    <w:rsid w:val="00E076D6"/>
    <w:rsid w:val="00E07925"/>
    <w:rsid w:val="00E12923"/>
    <w:rsid w:val="00E15FA0"/>
    <w:rsid w:val="00E22584"/>
    <w:rsid w:val="00E227A1"/>
    <w:rsid w:val="00E33AA6"/>
    <w:rsid w:val="00E40F37"/>
    <w:rsid w:val="00E44BA0"/>
    <w:rsid w:val="00E4574E"/>
    <w:rsid w:val="00E506DE"/>
    <w:rsid w:val="00E554F1"/>
    <w:rsid w:val="00E7673C"/>
    <w:rsid w:val="00E82721"/>
    <w:rsid w:val="00E916D5"/>
    <w:rsid w:val="00E95BD7"/>
    <w:rsid w:val="00EB00AA"/>
    <w:rsid w:val="00EB77CE"/>
    <w:rsid w:val="00EE195F"/>
    <w:rsid w:val="00F01EAD"/>
    <w:rsid w:val="00F13459"/>
    <w:rsid w:val="00F234B2"/>
    <w:rsid w:val="00F25031"/>
    <w:rsid w:val="00F343A3"/>
    <w:rsid w:val="00F34D48"/>
    <w:rsid w:val="00F458F3"/>
    <w:rsid w:val="00F45DBA"/>
    <w:rsid w:val="00F51D32"/>
    <w:rsid w:val="00F53EA1"/>
    <w:rsid w:val="00F62E79"/>
    <w:rsid w:val="00F631DE"/>
    <w:rsid w:val="00F65BD4"/>
    <w:rsid w:val="00F6669C"/>
    <w:rsid w:val="00F75BD5"/>
    <w:rsid w:val="00F81405"/>
    <w:rsid w:val="00F82DA3"/>
    <w:rsid w:val="00F846B7"/>
    <w:rsid w:val="00F930E0"/>
    <w:rsid w:val="00F94A5B"/>
    <w:rsid w:val="00FB314A"/>
    <w:rsid w:val="00FB337A"/>
    <w:rsid w:val="00FC2896"/>
    <w:rsid w:val="00FC3493"/>
    <w:rsid w:val="00FC6F83"/>
    <w:rsid w:val="00FC7886"/>
    <w:rsid w:val="00FC78C2"/>
    <w:rsid w:val="00FD0A36"/>
    <w:rsid w:val="00FD406F"/>
    <w:rsid w:val="00FD653A"/>
    <w:rsid w:val="00FD6A1A"/>
    <w:rsid w:val="00FE0201"/>
    <w:rsid w:val="00FE7D8B"/>
    <w:rsid w:val="00FE7E73"/>
    <w:rsid w:val="00FF1545"/>
    <w:rsid w:val="00FF1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9C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C63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51B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3FD"/>
  </w:style>
  <w:style w:type="paragraph" w:styleId="Stopka">
    <w:name w:val="footer"/>
    <w:basedOn w:val="Normalny"/>
    <w:link w:val="StopkaZnak"/>
    <w:uiPriority w:val="99"/>
    <w:unhideWhenUsed/>
    <w:rsid w:val="00A11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3FD"/>
  </w:style>
  <w:style w:type="paragraph" w:styleId="Tekstdymka">
    <w:name w:val="Balloon Text"/>
    <w:basedOn w:val="Normalny"/>
    <w:link w:val="TekstdymkaZnak"/>
    <w:uiPriority w:val="99"/>
    <w:semiHidden/>
    <w:unhideWhenUsed/>
    <w:rsid w:val="00A1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13F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48664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rsid w:val="00851BD3"/>
    <w:rPr>
      <w:color w:val="0000FF"/>
      <w:u w:val="single"/>
    </w:rPr>
  </w:style>
  <w:style w:type="paragraph" w:styleId="Bezodstpw">
    <w:name w:val="No Spacing"/>
    <w:qFormat/>
    <w:rsid w:val="007C632F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92A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9665A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61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D9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D93"/>
    <w:rPr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727678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3229D3"/>
  </w:style>
  <w:style w:type="character" w:styleId="UyteHipercze">
    <w:name w:val="FollowedHyperlink"/>
    <w:basedOn w:val="Domylnaczcionkaakapitu"/>
    <w:uiPriority w:val="99"/>
    <w:semiHidden/>
    <w:unhideWhenUsed/>
    <w:rsid w:val="003229D3"/>
    <w:rPr>
      <w:color w:val="800080"/>
      <w:u w:val="single"/>
    </w:rPr>
  </w:style>
  <w:style w:type="paragraph" w:customStyle="1" w:styleId="font5">
    <w:name w:val="font5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1"/>
      <w:szCs w:val="21"/>
      <w:lang w:eastAsia="pl-PL"/>
    </w:rPr>
  </w:style>
  <w:style w:type="paragraph" w:customStyle="1" w:styleId="font7">
    <w:name w:val="font7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font9">
    <w:name w:val="font9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pl-PL"/>
    </w:rPr>
  </w:style>
  <w:style w:type="paragraph" w:customStyle="1" w:styleId="xl74">
    <w:name w:val="xl74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3229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3229D3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3229D3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83">
    <w:name w:val="xl83"/>
    <w:basedOn w:val="Normalny"/>
    <w:rsid w:val="003229D3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3229D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3229D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3229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2">
    <w:name w:val="xl92"/>
    <w:basedOn w:val="Normalny"/>
    <w:rsid w:val="003229D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3229D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4">
    <w:name w:val="xl94"/>
    <w:basedOn w:val="Normalny"/>
    <w:rsid w:val="003229D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7">
    <w:name w:val="xl97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8">
    <w:name w:val="xl98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9">
    <w:name w:val="xl99"/>
    <w:basedOn w:val="Normalny"/>
    <w:rsid w:val="003229D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0">
    <w:name w:val="xl100"/>
    <w:basedOn w:val="Normalny"/>
    <w:rsid w:val="003229D3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01">
    <w:name w:val="xl101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3229D3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3229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3229D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5">
    <w:name w:val="xl105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3229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3229D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3229D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3229D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2">
    <w:name w:val="xl112"/>
    <w:basedOn w:val="Normalny"/>
    <w:rsid w:val="003229D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3229D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3229D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1">
    <w:name w:val="xl121"/>
    <w:basedOn w:val="Normalny"/>
    <w:rsid w:val="003229D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2">
    <w:name w:val="xl122"/>
    <w:basedOn w:val="Normalny"/>
    <w:rsid w:val="003229D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5">
    <w:name w:val="xl125"/>
    <w:basedOn w:val="Normalny"/>
    <w:rsid w:val="003229D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6">
    <w:name w:val="xl126"/>
    <w:basedOn w:val="Normalny"/>
    <w:rsid w:val="003229D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9">
    <w:name w:val="xl129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0">
    <w:name w:val="xl130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1">
    <w:name w:val="xl131"/>
    <w:basedOn w:val="Normalny"/>
    <w:rsid w:val="003229D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2">
    <w:name w:val="xl132"/>
    <w:basedOn w:val="Normalny"/>
    <w:rsid w:val="003229D3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3">
    <w:name w:val="xl133"/>
    <w:basedOn w:val="Normalny"/>
    <w:rsid w:val="003229D3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4">
    <w:name w:val="xl134"/>
    <w:basedOn w:val="Normalny"/>
    <w:rsid w:val="003229D3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5">
    <w:name w:val="xl135"/>
    <w:basedOn w:val="Normalny"/>
    <w:rsid w:val="003229D3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6">
    <w:name w:val="xl136"/>
    <w:basedOn w:val="Normalny"/>
    <w:rsid w:val="003229D3"/>
    <w:pPr>
      <w:pBdr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7">
    <w:name w:val="xl137"/>
    <w:basedOn w:val="Normalny"/>
    <w:rsid w:val="003229D3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8">
    <w:name w:val="xl138"/>
    <w:basedOn w:val="Normalny"/>
    <w:rsid w:val="003229D3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9">
    <w:name w:val="xl139"/>
    <w:basedOn w:val="Normalny"/>
    <w:rsid w:val="003229D3"/>
    <w:pPr>
      <w:pBdr>
        <w:top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40">
    <w:name w:val="xl140"/>
    <w:basedOn w:val="Normalny"/>
    <w:rsid w:val="003229D3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41">
    <w:name w:val="xl141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42">
    <w:name w:val="xl142"/>
    <w:basedOn w:val="Normalny"/>
    <w:rsid w:val="003229D3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43">
    <w:name w:val="xl143"/>
    <w:basedOn w:val="Normalny"/>
    <w:rsid w:val="003229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44">
    <w:name w:val="xl144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3229D3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3229D3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CC6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link w:val="Nagwek1"/>
    <w:rsid w:val="00CC6D29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CC6D29"/>
    <w:rPr>
      <w:rFonts w:ascii="Arial" w:hAnsi="Arial" w:cs="Arial"/>
      <w:b/>
      <w:bCs/>
      <w:i/>
      <w:iCs/>
      <w:sz w:val="28"/>
      <w:szCs w:val="28"/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CC6D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6D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D2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C6D29"/>
    <w:rPr>
      <w:vertAlign w:val="superscript"/>
    </w:rPr>
  </w:style>
  <w:style w:type="table" w:customStyle="1" w:styleId="Tabela-Siatka111">
    <w:name w:val="Tabela - Siatka111"/>
    <w:basedOn w:val="Standardowy"/>
    <w:next w:val="Tabela-Siatka"/>
    <w:uiPriority w:val="59"/>
    <w:rsid w:val="00CC6D2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CC6D29"/>
  </w:style>
  <w:style w:type="paragraph" w:customStyle="1" w:styleId="font10">
    <w:name w:val="font10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font11">
    <w:name w:val="font11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12">
    <w:name w:val="font12"/>
    <w:basedOn w:val="Normalny"/>
    <w:rsid w:val="00CC6D2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/>
      <w:sz w:val="20"/>
      <w:szCs w:val="20"/>
      <w:lang w:eastAsia="pl-PL"/>
    </w:rPr>
  </w:style>
  <w:style w:type="paragraph" w:customStyle="1" w:styleId="font13">
    <w:name w:val="font13"/>
    <w:basedOn w:val="Normalny"/>
    <w:rsid w:val="00CC6D2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/>
      <w:b/>
      <w:bCs/>
      <w:sz w:val="20"/>
      <w:szCs w:val="20"/>
      <w:lang w:eastAsia="pl-PL"/>
    </w:rPr>
  </w:style>
  <w:style w:type="paragraph" w:customStyle="1" w:styleId="font14">
    <w:name w:val="font14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15">
    <w:name w:val="font15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8"/>
      <w:szCs w:val="18"/>
      <w:lang w:eastAsia="pl-PL"/>
    </w:rPr>
  </w:style>
  <w:style w:type="paragraph" w:customStyle="1" w:styleId="xl147">
    <w:name w:val="xl147"/>
    <w:basedOn w:val="Normalny"/>
    <w:rsid w:val="00CC6D29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48">
    <w:name w:val="xl148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CC6D2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0">
    <w:name w:val="xl150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1">
    <w:name w:val="xl151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rsid w:val="00CC6D2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5">
    <w:name w:val="xl155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9">
    <w:name w:val="xl159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0">
    <w:name w:val="xl160"/>
    <w:basedOn w:val="Normalny"/>
    <w:rsid w:val="00CC6D2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1">
    <w:name w:val="xl161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2">
    <w:name w:val="xl162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3">
    <w:name w:val="xl163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5">
    <w:name w:val="xl165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6">
    <w:name w:val="xl166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7">
    <w:name w:val="xl167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8">
    <w:name w:val="xl168"/>
    <w:basedOn w:val="Normalny"/>
    <w:rsid w:val="00CC6D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9">
    <w:name w:val="xl169"/>
    <w:basedOn w:val="Normalny"/>
    <w:rsid w:val="00CC6D2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70">
    <w:name w:val="xl170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CC6D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75">
    <w:name w:val="xl175"/>
    <w:basedOn w:val="Normalny"/>
    <w:rsid w:val="00CC6D29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76">
    <w:name w:val="xl176"/>
    <w:basedOn w:val="Normalny"/>
    <w:rsid w:val="00CC6D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xl177">
    <w:name w:val="xl177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9">
    <w:name w:val="xl179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81">
    <w:name w:val="xl181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82">
    <w:name w:val="xl182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83">
    <w:name w:val="xl183"/>
    <w:basedOn w:val="Normalny"/>
    <w:rsid w:val="00CC6D2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4">
    <w:name w:val="xl184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85">
    <w:name w:val="xl185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86">
    <w:name w:val="xl186"/>
    <w:basedOn w:val="Normalny"/>
    <w:rsid w:val="00CC6D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87">
    <w:name w:val="xl187"/>
    <w:basedOn w:val="Normalny"/>
    <w:rsid w:val="00CC6D2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90">
    <w:name w:val="xl190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91">
    <w:name w:val="xl191"/>
    <w:basedOn w:val="Normalny"/>
    <w:rsid w:val="00CC6D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92">
    <w:name w:val="xl192"/>
    <w:basedOn w:val="Normalny"/>
    <w:rsid w:val="00CC6D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CC6D2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94">
    <w:name w:val="xl194"/>
    <w:basedOn w:val="Normalny"/>
    <w:rsid w:val="00CC6D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95">
    <w:name w:val="xl195"/>
    <w:basedOn w:val="Normalny"/>
    <w:rsid w:val="00CC6D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96">
    <w:name w:val="xl196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97">
    <w:name w:val="xl197"/>
    <w:basedOn w:val="Normalny"/>
    <w:rsid w:val="00CC6D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98">
    <w:name w:val="xl198"/>
    <w:basedOn w:val="Normalny"/>
    <w:rsid w:val="00CC6D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i/>
      <w:iCs/>
      <w:sz w:val="21"/>
      <w:szCs w:val="21"/>
      <w:lang w:eastAsia="pl-PL"/>
    </w:rPr>
  </w:style>
  <w:style w:type="paragraph" w:customStyle="1" w:styleId="xl199">
    <w:name w:val="xl199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i/>
      <w:iCs/>
      <w:sz w:val="21"/>
      <w:szCs w:val="21"/>
      <w:lang w:eastAsia="pl-PL"/>
    </w:rPr>
  </w:style>
  <w:style w:type="paragraph" w:customStyle="1" w:styleId="xl200">
    <w:name w:val="xl200"/>
    <w:basedOn w:val="Normalny"/>
    <w:rsid w:val="00CC6D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i/>
      <w:iCs/>
      <w:sz w:val="21"/>
      <w:szCs w:val="21"/>
      <w:lang w:eastAsia="pl-PL"/>
    </w:rPr>
  </w:style>
  <w:style w:type="paragraph" w:customStyle="1" w:styleId="xl201">
    <w:name w:val="xl201"/>
    <w:basedOn w:val="Normalny"/>
    <w:rsid w:val="00CC6D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2">
    <w:name w:val="xl202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CC6D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4">
    <w:name w:val="xl204"/>
    <w:basedOn w:val="Normalny"/>
    <w:rsid w:val="00CC6D2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07">
    <w:name w:val="xl207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08">
    <w:name w:val="xl208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09">
    <w:name w:val="xl209"/>
    <w:basedOn w:val="Normalny"/>
    <w:rsid w:val="00CC6D2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0">
    <w:name w:val="xl210"/>
    <w:basedOn w:val="Normalny"/>
    <w:rsid w:val="00CC6D29"/>
    <w:pPr>
      <w:pBdr>
        <w:top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1">
    <w:name w:val="xl211"/>
    <w:basedOn w:val="Normalny"/>
    <w:rsid w:val="00CC6D2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2">
    <w:name w:val="xl212"/>
    <w:basedOn w:val="Normalny"/>
    <w:rsid w:val="00CC6D29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3">
    <w:name w:val="xl213"/>
    <w:basedOn w:val="Normalny"/>
    <w:rsid w:val="00CC6D29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4">
    <w:name w:val="xl214"/>
    <w:basedOn w:val="Normalny"/>
    <w:rsid w:val="00CC6D29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5">
    <w:name w:val="xl215"/>
    <w:basedOn w:val="Normalny"/>
    <w:rsid w:val="00CC6D29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6">
    <w:name w:val="xl216"/>
    <w:basedOn w:val="Normalny"/>
    <w:rsid w:val="00CC6D29"/>
    <w:pPr>
      <w:pBdr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7">
    <w:name w:val="xl217"/>
    <w:basedOn w:val="Normalny"/>
    <w:rsid w:val="00CC6D29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8">
    <w:name w:val="xl218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19">
    <w:name w:val="xl219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20">
    <w:name w:val="xl220"/>
    <w:basedOn w:val="Normalny"/>
    <w:rsid w:val="00CC6D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21">
    <w:name w:val="xl221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xl222">
    <w:name w:val="xl222"/>
    <w:basedOn w:val="Normalny"/>
    <w:rsid w:val="00CC6D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xl223">
    <w:name w:val="xl223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CC6D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CC6D29"/>
  </w:style>
  <w:style w:type="numbering" w:customStyle="1" w:styleId="Bezlisty111">
    <w:name w:val="Bez listy111"/>
    <w:next w:val="Bezlisty"/>
    <w:uiPriority w:val="99"/>
    <w:semiHidden/>
    <w:unhideWhenUsed/>
    <w:rsid w:val="00CC6D29"/>
  </w:style>
  <w:style w:type="paragraph" w:customStyle="1" w:styleId="xl226">
    <w:name w:val="xl226"/>
    <w:basedOn w:val="Normalny"/>
    <w:rsid w:val="00CC6D29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227">
    <w:name w:val="xl227"/>
    <w:basedOn w:val="Normalny"/>
    <w:rsid w:val="00CC6D29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228">
    <w:name w:val="xl228"/>
    <w:basedOn w:val="Normalny"/>
    <w:rsid w:val="00CC6D29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229">
    <w:name w:val="xl229"/>
    <w:basedOn w:val="Normalny"/>
    <w:rsid w:val="00CC6D29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1"/>
      <w:szCs w:val="21"/>
      <w:lang w:eastAsia="pl-PL"/>
    </w:rPr>
  </w:style>
  <w:style w:type="paragraph" w:customStyle="1" w:styleId="xl230">
    <w:name w:val="xl230"/>
    <w:basedOn w:val="Normalny"/>
    <w:rsid w:val="00CC6D29"/>
    <w:pPr>
      <w:pBdr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1"/>
      <w:szCs w:val="21"/>
      <w:lang w:eastAsia="pl-PL"/>
    </w:rPr>
  </w:style>
  <w:style w:type="paragraph" w:customStyle="1" w:styleId="xl231">
    <w:name w:val="xl231"/>
    <w:basedOn w:val="Normalny"/>
    <w:rsid w:val="00CC6D29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1"/>
      <w:szCs w:val="21"/>
      <w:lang w:eastAsia="pl-PL"/>
    </w:rPr>
  </w:style>
  <w:style w:type="paragraph" w:customStyle="1" w:styleId="xl232">
    <w:name w:val="xl232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CC6D29"/>
  </w:style>
  <w:style w:type="table" w:customStyle="1" w:styleId="Tabela-Siatka21">
    <w:name w:val="Tabela - Siatka21"/>
    <w:basedOn w:val="Standardowy"/>
    <w:next w:val="Tabela-Siatka"/>
    <w:uiPriority w:val="59"/>
    <w:rsid w:val="00CC6D2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uiPriority w:val="99"/>
    <w:semiHidden/>
    <w:unhideWhenUsed/>
    <w:rsid w:val="00CC6D29"/>
  </w:style>
  <w:style w:type="table" w:customStyle="1" w:styleId="Tabela-Siatka1111">
    <w:name w:val="Tabela - Siatka1111"/>
    <w:basedOn w:val="Standardowy"/>
    <w:next w:val="Tabela-Siatka"/>
    <w:uiPriority w:val="59"/>
    <w:rsid w:val="00CC6D2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CC6D29"/>
  </w:style>
  <w:style w:type="numbering" w:customStyle="1" w:styleId="Bezlisty21">
    <w:name w:val="Bez listy21"/>
    <w:next w:val="Bezlisty"/>
    <w:uiPriority w:val="99"/>
    <w:semiHidden/>
    <w:unhideWhenUsed/>
    <w:rsid w:val="00CC6D29"/>
  </w:style>
  <w:style w:type="numbering" w:customStyle="1" w:styleId="Bezlisty1111">
    <w:name w:val="Bez listy1111"/>
    <w:next w:val="Bezlisty"/>
    <w:uiPriority w:val="99"/>
    <w:semiHidden/>
    <w:unhideWhenUsed/>
    <w:rsid w:val="00CC6D29"/>
  </w:style>
  <w:style w:type="numbering" w:customStyle="1" w:styleId="Bezlisty4">
    <w:name w:val="Bez listy4"/>
    <w:next w:val="Bezlisty"/>
    <w:uiPriority w:val="99"/>
    <w:semiHidden/>
    <w:unhideWhenUsed/>
    <w:rsid w:val="00CC6D29"/>
  </w:style>
  <w:style w:type="paragraph" w:customStyle="1" w:styleId="xl72">
    <w:name w:val="xl72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CC6D2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97CC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9C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C63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51B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3FD"/>
  </w:style>
  <w:style w:type="paragraph" w:styleId="Stopka">
    <w:name w:val="footer"/>
    <w:basedOn w:val="Normalny"/>
    <w:link w:val="StopkaZnak"/>
    <w:uiPriority w:val="99"/>
    <w:unhideWhenUsed/>
    <w:rsid w:val="00A11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3FD"/>
  </w:style>
  <w:style w:type="paragraph" w:styleId="Tekstdymka">
    <w:name w:val="Balloon Text"/>
    <w:basedOn w:val="Normalny"/>
    <w:link w:val="TekstdymkaZnak"/>
    <w:uiPriority w:val="99"/>
    <w:semiHidden/>
    <w:unhideWhenUsed/>
    <w:rsid w:val="00A1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13F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48664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rsid w:val="00851BD3"/>
    <w:rPr>
      <w:color w:val="0000FF"/>
      <w:u w:val="single"/>
    </w:rPr>
  </w:style>
  <w:style w:type="paragraph" w:styleId="Bezodstpw">
    <w:name w:val="No Spacing"/>
    <w:qFormat/>
    <w:rsid w:val="007C632F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92A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9665A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61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D9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D93"/>
    <w:rPr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727678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3229D3"/>
  </w:style>
  <w:style w:type="character" w:styleId="UyteHipercze">
    <w:name w:val="FollowedHyperlink"/>
    <w:basedOn w:val="Domylnaczcionkaakapitu"/>
    <w:uiPriority w:val="99"/>
    <w:semiHidden/>
    <w:unhideWhenUsed/>
    <w:rsid w:val="003229D3"/>
    <w:rPr>
      <w:color w:val="800080"/>
      <w:u w:val="single"/>
    </w:rPr>
  </w:style>
  <w:style w:type="paragraph" w:customStyle="1" w:styleId="font5">
    <w:name w:val="font5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1"/>
      <w:szCs w:val="21"/>
      <w:lang w:eastAsia="pl-PL"/>
    </w:rPr>
  </w:style>
  <w:style w:type="paragraph" w:customStyle="1" w:styleId="font7">
    <w:name w:val="font7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font9">
    <w:name w:val="font9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pl-PL"/>
    </w:rPr>
  </w:style>
  <w:style w:type="paragraph" w:customStyle="1" w:styleId="xl74">
    <w:name w:val="xl74"/>
    <w:basedOn w:val="Normalny"/>
    <w:rsid w:val="00322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3229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3229D3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3229D3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83">
    <w:name w:val="xl83"/>
    <w:basedOn w:val="Normalny"/>
    <w:rsid w:val="003229D3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3229D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3229D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3229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2">
    <w:name w:val="xl92"/>
    <w:basedOn w:val="Normalny"/>
    <w:rsid w:val="003229D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3229D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4">
    <w:name w:val="xl94"/>
    <w:basedOn w:val="Normalny"/>
    <w:rsid w:val="003229D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7">
    <w:name w:val="xl97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8">
    <w:name w:val="xl98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9">
    <w:name w:val="xl99"/>
    <w:basedOn w:val="Normalny"/>
    <w:rsid w:val="003229D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0">
    <w:name w:val="xl100"/>
    <w:basedOn w:val="Normalny"/>
    <w:rsid w:val="003229D3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01">
    <w:name w:val="xl101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3229D3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3229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3229D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5">
    <w:name w:val="xl105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3229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3229D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3229D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3229D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2">
    <w:name w:val="xl112"/>
    <w:basedOn w:val="Normalny"/>
    <w:rsid w:val="003229D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3229D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3229D3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3229D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3229D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1">
    <w:name w:val="xl121"/>
    <w:basedOn w:val="Normalny"/>
    <w:rsid w:val="003229D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2">
    <w:name w:val="xl122"/>
    <w:basedOn w:val="Normalny"/>
    <w:rsid w:val="003229D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3229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5">
    <w:name w:val="xl125"/>
    <w:basedOn w:val="Normalny"/>
    <w:rsid w:val="003229D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6">
    <w:name w:val="xl126"/>
    <w:basedOn w:val="Normalny"/>
    <w:rsid w:val="003229D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9">
    <w:name w:val="xl129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0">
    <w:name w:val="xl130"/>
    <w:basedOn w:val="Normalny"/>
    <w:rsid w:val="003229D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1">
    <w:name w:val="xl131"/>
    <w:basedOn w:val="Normalny"/>
    <w:rsid w:val="003229D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2">
    <w:name w:val="xl132"/>
    <w:basedOn w:val="Normalny"/>
    <w:rsid w:val="003229D3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3">
    <w:name w:val="xl133"/>
    <w:basedOn w:val="Normalny"/>
    <w:rsid w:val="003229D3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4">
    <w:name w:val="xl134"/>
    <w:basedOn w:val="Normalny"/>
    <w:rsid w:val="003229D3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5">
    <w:name w:val="xl135"/>
    <w:basedOn w:val="Normalny"/>
    <w:rsid w:val="003229D3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6">
    <w:name w:val="xl136"/>
    <w:basedOn w:val="Normalny"/>
    <w:rsid w:val="003229D3"/>
    <w:pPr>
      <w:pBdr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7">
    <w:name w:val="xl137"/>
    <w:basedOn w:val="Normalny"/>
    <w:rsid w:val="003229D3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8">
    <w:name w:val="xl138"/>
    <w:basedOn w:val="Normalny"/>
    <w:rsid w:val="003229D3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39">
    <w:name w:val="xl139"/>
    <w:basedOn w:val="Normalny"/>
    <w:rsid w:val="003229D3"/>
    <w:pPr>
      <w:pBdr>
        <w:top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40">
    <w:name w:val="xl140"/>
    <w:basedOn w:val="Normalny"/>
    <w:rsid w:val="003229D3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141">
    <w:name w:val="xl141"/>
    <w:basedOn w:val="Normalny"/>
    <w:rsid w:val="00322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42">
    <w:name w:val="xl142"/>
    <w:basedOn w:val="Normalny"/>
    <w:rsid w:val="003229D3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43">
    <w:name w:val="xl143"/>
    <w:basedOn w:val="Normalny"/>
    <w:rsid w:val="003229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44">
    <w:name w:val="xl144"/>
    <w:basedOn w:val="Normalny"/>
    <w:rsid w:val="003229D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3229D3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3229D3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CC6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link w:val="Nagwek1"/>
    <w:rsid w:val="00CC6D29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CC6D29"/>
    <w:rPr>
      <w:rFonts w:ascii="Arial" w:hAnsi="Arial" w:cs="Arial"/>
      <w:b/>
      <w:bCs/>
      <w:i/>
      <w:iCs/>
      <w:sz w:val="28"/>
      <w:szCs w:val="28"/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CC6D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6D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D2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C6D29"/>
    <w:rPr>
      <w:vertAlign w:val="superscript"/>
    </w:rPr>
  </w:style>
  <w:style w:type="table" w:customStyle="1" w:styleId="Tabela-Siatka111">
    <w:name w:val="Tabela - Siatka111"/>
    <w:basedOn w:val="Standardowy"/>
    <w:next w:val="Tabela-Siatka"/>
    <w:uiPriority w:val="59"/>
    <w:rsid w:val="00CC6D2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CC6D29"/>
  </w:style>
  <w:style w:type="paragraph" w:customStyle="1" w:styleId="font10">
    <w:name w:val="font10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font11">
    <w:name w:val="font11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12">
    <w:name w:val="font12"/>
    <w:basedOn w:val="Normalny"/>
    <w:rsid w:val="00CC6D2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/>
      <w:sz w:val="20"/>
      <w:szCs w:val="20"/>
      <w:lang w:eastAsia="pl-PL"/>
    </w:rPr>
  </w:style>
  <w:style w:type="paragraph" w:customStyle="1" w:styleId="font13">
    <w:name w:val="font13"/>
    <w:basedOn w:val="Normalny"/>
    <w:rsid w:val="00CC6D2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/>
      <w:b/>
      <w:bCs/>
      <w:sz w:val="20"/>
      <w:szCs w:val="20"/>
      <w:lang w:eastAsia="pl-PL"/>
    </w:rPr>
  </w:style>
  <w:style w:type="paragraph" w:customStyle="1" w:styleId="font14">
    <w:name w:val="font14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15">
    <w:name w:val="font15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8"/>
      <w:szCs w:val="18"/>
      <w:lang w:eastAsia="pl-PL"/>
    </w:rPr>
  </w:style>
  <w:style w:type="paragraph" w:customStyle="1" w:styleId="xl147">
    <w:name w:val="xl147"/>
    <w:basedOn w:val="Normalny"/>
    <w:rsid w:val="00CC6D29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48">
    <w:name w:val="xl148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CC6D2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0">
    <w:name w:val="xl150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1">
    <w:name w:val="xl151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rsid w:val="00CC6D2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5">
    <w:name w:val="xl155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9">
    <w:name w:val="xl159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0">
    <w:name w:val="xl160"/>
    <w:basedOn w:val="Normalny"/>
    <w:rsid w:val="00CC6D2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1">
    <w:name w:val="xl161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2">
    <w:name w:val="xl162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3">
    <w:name w:val="xl163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5">
    <w:name w:val="xl165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6">
    <w:name w:val="xl166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7">
    <w:name w:val="xl167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8">
    <w:name w:val="xl168"/>
    <w:basedOn w:val="Normalny"/>
    <w:rsid w:val="00CC6D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9">
    <w:name w:val="xl169"/>
    <w:basedOn w:val="Normalny"/>
    <w:rsid w:val="00CC6D2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70">
    <w:name w:val="xl170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CC6D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75">
    <w:name w:val="xl175"/>
    <w:basedOn w:val="Normalny"/>
    <w:rsid w:val="00CC6D29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176">
    <w:name w:val="xl176"/>
    <w:basedOn w:val="Normalny"/>
    <w:rsid w:val="00CC6D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xl177">
    <w:name w:val="xl177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9">
    <w:name w:val="xl179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81">
    <w:name w:val="xl181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82">
    <w:name w:val="xl182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83">
    <w:name w:val="xl183"/>
    <w:basedOn w:val="Normalny"/>
    <w:rsid w:val="00CC6D2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4">
    <w:name w:val="xl184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85">
    <w:name w:val="xl185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86">
    <w:name w:val="xl186"/>
    <w:basedOn w:val="Normalny"/>
    <w:rsid w:val="00CC6D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87">
    <w:name w:val="xl187"/>
    <w:basedOn w:val="Normalny"/>
    <w:rsid w:val="00CC6D2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90">
    <w:name w:val="xl190"/>
    <w:basedOn w:val="Normalny"/>
    <w:rsid w:val="00CC6D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91">
    <w:name w:val="xl191"/>
    <w:basedOn w:val="Normalny"/>
    <w:rsid w:val="00CC6D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92">
    <w:name w:val="xl192"/>
    <w:basedOn w:val="Normalny"/>
    <w:rsid w:val="00CC6D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CC6D2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94">
    <w:name w:val="xl194"/>
    <w:basedOn w:val="Normalny"/>
    <w:rsid w:val="00CC6D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95">
    <w:name w:val="xl195"/>
    <w:basedOn w:val="Normalny"/>
    <w:rsid w:val="00CC6D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96">
    <w:name w:val="xl196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97">
    <w:name w:val="xl197"/>
    <w:basedOn w:val="Normalny"/>
    <w:rsid w:val="00CC6D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customStyle="1" w:styleId="xl198">
    <w:name w:val="xl198"/>
    <w:basedOn w:val="Normalny"/>
    <w:rsid w:val="00CC6D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i/>
      <w:iCs/>
      <w:sz w:val="21"/>
      <w:szCs w:val="21"/>
      <w:lang w:eastAsia="pl-PL"/>
    </w:rPr>
  </w:style>
  <w:style w:type="paragraph" w:customStyle="1" w:styleId="xl199">
    <w:name w:val="xl199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i/>
      <w:iCs/>
      <w:sz w:val="21"/>
      <w:szCs w:val="21"/>
      <w:lang w:eastAsia="pl-PL"/>
    </w:rPr>
  </w:style>
  <w:style w:type="paragraph" w:customStyle="1" w:styleId="xl200">
    <w:name w:val="xl200"/>
    <w:basedOn w:val="Normalny"/>
    <w:rsid w:val="00CC6D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i/>
      <w:iCs/>
      <w:sz w:val="21"/>
      <w:szCs w:val="21"/>
      <w:lang w:eastAsia="pl-PL"/>
    </w:rPr>
  </w:style>
  <w:style w:type="paragraph" w:customStyle="1" w:styleId="xl201">
    <w:name w:val="xl201"/>
    <w:basedOn w:val="Normalny"/>
    <w:rsid w:val="00CC6D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2">
    <w:name w:val="xl202"/>
    <w:basedOn w:val="Normalny"/>
    <w:rsid w:val="00CC6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CC6D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04">
    <w:name w:val="xl204"/>
    <w:basedOn w:val="Normalny"/>
    <w:rsid w:val="00CC6D2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07">
    <w:name w:val="xl207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08">
    <w:name w:val="xl208"/>
    <w:basedOn w:val="Normalny"/>
    <w:rsid w:val="00CC6D2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16"/>
      <w:szCs w:val="16"/>
      <w:lang w:eastAsia="pl-PL"/>
    </w:rPr>
  </w:style>
  <w:style w:type="paragraph" w:customStyle="1" w:styleId="xl209">
    <w:name w:val="xl209"/>
    <w:basedOn w:val="Normalny"/>
    <w:rsid w:val="00CC6D2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0">
    <w:name w:val="xl210"/>
    <w:basedOn w:val="Normalny"/>
    <w:rsid w:val="00CC6D29"/>
    <w:pPr>
      <w:pBdr>
        <w:top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1">
    <w:name w:val="xl211"/>
    <w:basedOn w:val="Normalny"/>
    <w:rsid w:val="00CC6D2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2">
    <w:name w:val="xl212"/>
    <w:basedOn w:val="Normalny"/>
    <w:rsid w:val="00CC6D29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3">
    <w:name w:val="xl213"/>
    <w:basedOn w:val="Normalny"/>
    <w:rsid w:val="00CC6D29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4">
    <w:name w:val="xl214"/>
    <w:basedOn w:val="Normalny"/>
    <w:rsid w:val="00CC6D29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5">
    <w:name w:val="xl215"/>
    <w:basedOn w:val="Normalny"/>
    <w:rsid w:val="00CC6D29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6">
    <w:name w:val="xl216"/>
    <w:basedOn w:val="Normalny"/>
    <w:rsid w:val="00CC6D29"/>
    <w:pPr>
      <w:pBdr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7">
    <w:name w:val="xl217"/>
    <w:basedOn w:val="Normalny"/>
    <w:rsid w:val="00CC6D29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8"/>
      <w:szCs w:val="18"/>
      <w:lang w:eastAsia="pl-PL"/>
    </w:rPr>
  </w:style>
  <w:style w:type="paragraph" w:customStyle="1" w:styleId="xl218">
    <w:name w:val="xl218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19">
    <w:name w:val="xl219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20">
    <w:name w:val="xl220"/>
    <w:basedOn w:val="Normalny"/>
    <w:rsid w:val="00CC6D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221">
    <w:name w:val="xl221"/>
    <w:basedOn w:val="Normalny"/>
    <w:rsid w:val="00CC6D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xl222">
    <w:name w:val="xl222"/>
    <w:basedOn w:val="Normalny"/>
    <w:rsid w:val="00CC6D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xl223">
    <w:name w:val="xl223"/>
    <w:basedOn w:val="Normalny"/>
    <w:rsid w:val="00CC6D2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CC6D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CC6D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CC6D29"/>
  </w:style>
  <w:style w:type="numbering" w:customStyle="1" w:styleId="Bezlisty111">
    <w:name w:val="Bez listy111"/>
    <w:next w:val="Bezlisty"/>
    <w:uiPriority w:val="99"/>
    <w:semiHidden/>
    <w:unhideWhenUsed/>
    <w:rsid w:val="00CC6D29"/>
  </w:style>
  <w:style w:type="paragraph" w:customStyle="1" w:styleId="xl226">
    <w:name w:val="xl226"/>
    <w:basedOn w:val="Normalny"/>
    <w:rsid w:val="00CC6D29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227">
    <w:name w:val="xl227"/>
    <w:basedOn w:val="Normalny"/>
    <w:rsid w:val="00CC6D29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228">
    <w:name w:val="xl228"/>
    <w:basedOn w:val="Normalny"/>
    <w:rsid w:val="00CC6D29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1"/>
      <w:szCs w:val="21"/>
      <w:lang w:eastAsia="pl-PL"/>
    </w:rPr>
  </w:style>
  <w:style w:type="paragraph" w:customStyle="1" w:styleId="xl229">
    <w:name w:val="xl229"/>
    <w:basedOn w:val="Normalny"/>
    <w:rsid w:val="00CC6D29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1"/>
      <w:szCs w:val="21"/>
      <w:lang w:eastAsia="pl-PL"/>
    </w:rPr>
  </w:style>
  <w:style w:type="paragraph" w:customStyle="1" w:styleId="xl230">
    <w:name w:val="xl230"/>
    <w:basedOn w:val="Normalny"/>
    <w:rsid w:val="00CC6D29"/>
    <w:pPr>
      <w:pBdr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1"/>
      <w:szCs w:val="21"/>
      <w:lang w:eastAsia="pl-PL"/>
    </w:rPr>
  </w:style>
  <w:style w:type="paragraph" w:customStyle="1" w:styleId="xl231">
    <w:name w:val="xl231"/>
    <w:basedOn w:val="Normalny"/>
    <w:rsid w:val="00CC6D29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1"/>
      <w:szCs w:val="21"/>
      <w:lang w:eastAsia="pl-PL"/>
    </w:rPr>
  </w:style>
  <w:style w:type="paragraph" w:customStyle="1" w:styleId="xl232">
    <w:name w:val="xl232"/>
    <w:basedOn w:val="Normalny"/>
    <w:rsid w:val="00CC6D29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CC6D29"/>
  </w:style>
  <w:style w:type="table" w:customStyle="1" w:styleId="Tabela-Siatka21">
    <w:name w:val="Tabela - Siatka21"/>
    <w:basedOn w:val="Standardowy"/>
    <w:next w:val="Tabela-Siatka"/>
    <w:uiPriority w:val="59"/>
    <w:rsid w:val="00CC6D2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uiPriority w:val="99"/>
    <w:semiHidden/>
    <w:unhideWhenUsed/>
    <w:rsid w:val="00CC6D29"/>
  </w:style>
  <w:style w:type="table" w:customStyle="1" w:styleId="Tabela-Siatka1111">
    <w:name w:val="Tabela - Siatka1111"/>
    <w:basedOn w:val="Standardowy"/>
    <w:next w:val="Tabela-Siatka"/>
    <w:uiPriority w:val="59"/>
    <w:rsid w:val="00CC6D2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CC6D29"/>
  </w:style>
  <w:style w:type="numbering" w:customStyle="1" w:styleId="Bezlisty21">
    <w:name w:val="Bez listy21"/>
    <w:next w:val="Bezlisty"/>
    <w:uiPriority w:val="99"/>
    <w:semiHidden/>
    <w:unhideWhenUsed/>
    <w:rsid w:val="00CC6D29"/>
  </w:style>
  <w:style w:type="numbering" w:customStyle="1" w:styleId="Bezlisty1111">
    <w:name w:val="Bez listy1111"/>
    <w:next w:val="Bezlisty"/>
    <w:uiPriority w:val="99"/>
    <w:semiHidden/>
    <w:unhideWhenUsed/>
    <w:rsid w:val="00CC6D29"/>
  </w:style>
  <w:style w:type="numbering" w:customStyle="1" w:styleId="Bezlisty4">
    <w:name w:val="Bez listy4"/>
    <w:next w:val="Bezlisty"/>
    <w:uiPriority w:val="99"/>
    <w:semiHidden/>
    <w:unhideWhenUsed/>
    <w:rsid w:val="00CC6D29"/>
  </w:style>
  <w:style w:type="paragraph" w:customStyle="1" w:styleId="xl72">
    <w:name w:val="xl72"/>
    <w:basedOn w:val="Normalny"/>
    <w:rsid w:val="00CC6D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CC6D2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97C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0A79A-0755-40A7-A550-52730BE7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1871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udziału w wyjeździe na III Ogólnopolski Kongres Odnowy Wsi                  28-30 maja 2009, Podlesice, gmina Kroczyce</vt:lpstr>
    </vt:vector>
  </TitlesOfParts>
  <Company>Hewlett-Packard</Company>
  <LinksUpToDate>false</LinksUpToDate>
  <CharactersWithSpaces>13076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udziału w wyjeździe na III Ogólnopolski Kongres Odnowy Wsi                  28-30 maja 2009, Podlesice, gmina Kroczyce</dc:title>
  <dc:creator>renata.sternalska</dc:creator>
  <cp:lastModifiedBy>LGD</cp:lastModifiedBy>
  <cp:revision>4</cp:revision>
  <cp:lastPrinted>2016-05-24T08:39:00Z</cp:lastPrinted>
  <dcterms:created xsi:type="dcterms:W3CDTF">2017-03-30T08:20:00Z</dcterms:created>
  <dcterms:modified xsi:type="dcterms:W3CDTF">2017-03-31T07:53:00Z</dcterms:modified>
</cp:coreProperties>
</file>